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A08" w:rsidRPr="003F5F78" w:rsidRDefault="00B5607F" w:rsidP="00095A08">
      <w:pPr>
        <w:jc w:val="center"/>
        <w:rPr>
          <w:b/>
          <w:sz w:val="40"/>
          <w:szCs w:val="40"/>
        </w:rPr>
      </w:pPr>
      <w:bookmarkStart w:id="0" w:name="_Hlk10449107"/>
      <w:r w:rsidRPr="003F5F78">
        <w:rPr>
          <w:noProof/>
          <w:lang w:val="fr-FR" w:eastAsia="fr-FR"/>
        </w:rPr>
        <w:drawing>
          <wp:inline distT="0" distB="0" distL="0" distR="0">
            <wp:extent cx="1573530" cy="1020445"/>
            <wp:effectExtent l="0" t="0" r="0" b="0"/>
            <wp:docPr id="1" name="Image 1" descr="Une image contenant texte, Graphique, Polic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exte, Graphique, Police, graphism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3530" cy="1020445"/>
                    </a:xfrm>
                    <a:prstGeom prst="rect">
                      <a:avLst/>
                    </a:prstGeom>
                    <a:noFill/>
                    <a:ln>
                      <a:noFill/>
                    </a:ln>
                  </pic:spPr>
                </pic:pic>
              </a:graphicData>
            </a:graphic>
          </wp:inline>
        </w:drawing>
      </w:r>
      <w:r w:rsidR="00095A08" w:rsidRPr="00744883">
        <w:rPr>
          <w:b/>
          <w:color w:val="FFFFFF"/>
          <w:sz w:val="40"/>
          <w:szCs w:val="40"/>
        </w:rPr>
        <w:t>_</w:t>
      </w:r>
      <w:r w:rsidR="00095A08">
        <w:rPr>
          <w:b/>
          <w:color w:val="FFFFFF"/>
          <w:sz w:val="40"/>
          <w:szCs w:val="40"/>
        </w:rPr>
        <w:t>______________</w:t>
      </w:r>
      <w:r w:rsidR="00095A08" w:rsidRPr="00744883">
        <w:rPr>
          <w:b/>
          <w:color w:val="FFFFFF"/>
          <w:sz w:val="40"/>
          <w:szCs w:val="40"/>
        </w:rPr>
        <w:t>__</w:t>
      </w:r>
      <w:r w:rsidRPr="00744883">
        <w:rPr>
          <w:b/>
          <w:noProof/>
          <w:sz w:val="40"/>
          <w:szCs w:val="40"/>
          <w:lang w:val="fr-FR" w:eastAsia="fr-FR"/>
        </w:rPr>
        <w:drawing>
          <wp:inline distT="0" distB="0" distL="0" distR="0">
            <wp:extent cx="1595120" cy="786765"/>
            <wp:effectExtent l="0" t="0" r="0" b="0"/>
            <wp:docPr id="2" name="Image 9"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Une image contenant texte, Police, logo, Graphique&#10;&#10;Le contenu généré par l’IA peut êtr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595120" cy="786765"/>
                    </a:xfrm>
                    <a:prstGeom prst="rect">
                      <a:avLst/>
                    </a:prstGeom>
                    <a:noFill/>
                    <a:ln>
                      <a:noFill/>
                    </a:ln>
                  </pic:spPr>
                </pic:pic>
              </a:graphicData>
            </a:graphic>
          </wp:inline>
        </w:drawing>
      </w:r>
    </w:p>
    <w:p w:rsidR="00095A08" w:rsidRPr="003F5F78" w:rsidRDefault="00095A08" w:rsidP="00095A08">
      <w:pPr>
        <w:rPr>
          <w:sz w:val="32"/>
          <w:szCs w:val="32"/>
        </w:rPr>
      </w:pPr>
    </w:p>
    <w:p w:rsidR="00095A08" w:rsidRPr="003F5F78" w:rsidRDefault="00095A08" w:rsidP="00095A08">
      <w:pPr>
        <w:rPr>
          <w:sz w:val="32"/>
          <w:szCs w:val="32"/>
        </w:rPr>
      </w:pPr>
    </w:p>
    <w:p w:rsidR="00095A08" w:rsidRPr="00F05285" w:rsidRDefault="00095A08" w:rsidP="00095A08">
      <w:pPr>
        <w:spacing w:after="160" w:line="256" w:lineRule="auto"/>
        <w:jc w:val="center"/>
        <w:rPr>
          <w:sz w:val="32"/>
          <w:szCs w:val="32"/>
        </w:rPr>
      </w:pPr>
      <w:r>
        <w:rPr>
          <w:color w:val="000000"/>
          <w:sz w:val="32"/>
          <w:szCs w:val="32"/>
        </w:rPr>
        <w:t>Marché public de travaux</w:t>
      </w:r>
      <w:bookmarkEnd w:id="0"/>
      <w:r w:rsidRPr="001C0E5C">
        <w:rPr>
          <w:sz w:val="32"/>
          <w:szCs w:val="32"/>
        </w:rPr>
        <w:t xml:space="preserve"> </w:t>
      </w:r>
      <w:r>
        <w:t xml:space="preserve"> </w:t>
      </w:r>
    </w:p>
    <w:p w:rsidR="00095A08" w:rsidRDefault="00095A08" w:rsidP="00095A08">
      <w:pPr>
        <w:spacing w:after="160" w:line="259" w:lineRule="auto"/>
        <w:jc w:val="center"/>
        <w:rPr>
          <w:sz w:val="32"/>
          <w:szCs w:val="32"/>
        </w:rPr>
      </w:pPr>
    </w:p>
    <w:p w:rsidR="00095A08" w:rsidRDefault="00095A08" w:rsidP="00095A08">
      <w:pPr>
        <w:spacing w:after="160" w:line="259" w:lineRule="auto"/>
        <w:jc w:val="center"/>
        <w:rPr>
          <w:sz w:val="32"/>
          <w:szCs w:val="32"/>
        </w:rPr>
      </w:pPr>
    </w:p>
    <w:p w:rsidR="00095A08" w:rsidRDefault="00095A08" w:rsidP="00095A08">
      <w:pPr>
        <w:pBdr>
          <w:top w:val="single" w:sz="12" w:space="1" w:color="40526C"/>
        </w:pBdr>
        <w:spacing w:after="160" w:line="259" w:lineRule="auto"/>
        <w:jc w:val="center"/>
        <w:rPr>
          <w:sz w:val="32"/>
          <w:szCs w:val="32"/>
        </w:rPr>
      </w:pPr>
    </w:p>
    <w:p w:rsidR="00095A08" w:rsidRPr="009D16B5" w:rsidRDefault="00095A08" w:rsidP="00095A08">
      <w:pPr>
        <w:spacing w:after="160" w:line="259" w:lineRule="auto"/>
        <w:jc w:val="center"/>
        <w:rPr>
          <w:b/>
          <w:bCs/>
          <w:sz w:val="32"/>
          <w:szCs w:val="32"/>
        </w:rPr>
      </w:pPr>
      <w:bookmarkStart w:id="1" w:name="_Hlk116055257"/>
      <w:r w:rsidRPr="009D16B5">
        <w:rPr>
          <w:b/>
          <w:bCs/>
          <w:color w:val="000000"/>
          <w:sz w:val="32"/>
          <w:szCs w:val="32"/>
        </w:rPr>
        <w:t>Mise en place d’un groupe électrogène au Foyer L'Artimon de l'EPSM de la Sarthe</w:t>
      </w:r>
    </w:p>
    <w:bookmarkEnd w:id="1"/>
    <w:p w:rsidR="00095A08" w:rsidRPr="003C43E3" w:rsidRDefault="00095A08" w:rsidP="00095A08">
      <w:pPr>
        <w:spacing w:after="160" w:line="259" w:lineRule="auto"/>
        <w:jc w:val="center"/>
        <w:rPr>
          <w:sz w:val="32"/>
          <w:szCs w:val="32"/>
        </w:rPr>
      </w:pPr>
      <w:r w:rsidRPr="003C43E3">
        <w:rPr>
          <w:iCs/>
          <w:color w:val="000000"/>
          <w:sz w:val="32"/>
          <w:szCs w:val="32"/>
        </w:rPr>
        <w:t>Procédure adaptée</w:t>
      </w:r>
    </w:p>
    <w:p w:rsidR="00095A08" w:rsidRDefault="00095A08" w:rsidP="00095A08">
      <w:pPr>
        <w:spacing w:after="160" w:line="259" w:lineRule="auto"/>
        <w:jc w:val="center"/>
        <w:rPr>
          <w:iCs/>
          <w:sz w:val="24"/>
        </w:rPr>
      </w:pPr>
      <w:r w:rsidRPr="003C43E3">
        <w:rPr>
          <w:iCs/>
          <w:sz w:val="24"/>
        </w:rPr>
        <w:t xml:space="preserve">En application de l’article </w:t>
      </w:r>
      <w:r w:rsidRPr="003C43E3">
        <w:rPr>
          <w:iCs/>
          <w:color w:val="000000"/>
          <w:sz w:val="24"/>
        </w:rPr>
        <w:t>R. 2123-1, 1°</w:t>
      </w:r>
      <w:r w:rsidRPr="003C43E3">
        <w:rPr>
          <w:sz w:val="24"/>
        </w:rPr>
        <w:t xml:space="preserve"> </w:t>
      </w:r>
      <w:r w:rsidRPr="003C43E3">
        <w:rPr>
          <w:iCs/>
          <w:sz w:val="24"/>
        </w:rPr>
        <w:t>du code de la commande publique</w:t>
      </w:r>
      <w:r>
        <w:rPr>
          <w:iCs/>
          <w:sz w:val="24"/>
        </w:rPr>
        <w:t>.</w:t>
      </w:r>
    </w:p>
    <w:p w:rsidR="00095A08" w:rsidRPr="005B3EAF" w:rsidRDefault="00095A08" w:rsidP="00095A08">
      <w:pPr>
        <w:pBdr>
          <w:bottom w:val="single" w:sz="12" w:space="1" w:color="40526C"/>
        </w:pBdr>
        <w:spacing w:after="160" w:line="259" w:lineRule="auto"/>
        <w:jc w:val="center"/>
        <w:rPr>
          <w:iCs/>
          <w:sz w:val="32"/>
          <w:szCs w:val="32"/>
        </w:rPr>
      </w:pPr>
    </w:p>
    <w:p w:rsidR="00095A08" w:rsidRPr="003F5F78" w:rsidRDefault="00095A08" w:rsidP="00095A08">
      <w:pPr>
        <w:rPr>
          <w:sz w:val="32"/>
          <w:szCs w:val="32"/>
        </w:rPr>
      </w:pPr>
    </w:p>
    <w:p w:rsidR="00095A08" w:rsidRPr="003F5F78" w:rsidRDefault="00095A08" w:rsidP="00095A08">
      <w:pPr>
        <w:rPr>
          <w:sz w:val="32"/>
          <w:szCs w:val="32"/>
        </w:rPr>
      </w:pPr>
    </w:p>
    <w:p w:rsidR="00095A08" w:rsidRDefault="00095A08" w:rsidP="00095A08">
      <w:pPr>
        <w:spacing w:after="160" w:line="259" w:lineRule="auto"/>
        <w:jc w:val="center"/>
        <w:rPr>
          <w:b/>
          <w:bCs/>
          <w:color w:val="40526C"/>
          <w:sz w:val="44"/>
          <w:szCs w:val="44"/>
        </w:rPr>
      </w:pPr>
      <w:r w:rsidRPr="00A73F80">
        <w:rPr>
          <w:b/>
          <w:bCs/>
          <w:color w:val="40526C"/>
          <w:sz w:val="44"/>
          <w:szCs w:val="44"/>
        </w:rPr>
        <w:t>Règlement de la Consultation (R.C.)</w:t>
      </w:r>
    </w:p>
    <w:p w:rsidR="000D06A2" w:rsidRPr="00A73F80" w:rsidRDefault="000D06A2" w:rsidP="00095A08">
      <w:pPr>
        <w:spacing w:after="160" w:line="259" w:lineRule="auto"/>
        <w:jc w:val="center"/>
        <w:rPr>
          <w:b/>
          <w:bCs/>
          <w:color w:val="40526C"/>
          <w:sz w:val="44"/>
          <w:szCs w:val="44"/>
        </w:rPr>
      </w:pPr>
      <w:r>
        <w:rPr>
          <w:b/>
          <w:bCs/>
          <w:color w:val="40526C"/>
          <w:sz w:val="44"/>
          <w:szCs w:val="44"/>
        </w:rPr>
        <w:t>TRVX  25-016</w:t>
      </w:r>
    </w:p>
    <w:p w:rsidR="00095A08" w:rsidRDefault="00095A08" w:rsidP="00095A08">
      <w:pPr>
        <w:spacing w:after="160" w:line="259" w:lineRule="auto"/>
        <w:jc w:val="center"/>
        <w:rPr>
          <w:sz w:val="32"/>
          <w:szCs w:val="32"/>
        </w:rPr>
      </w:pPr>
    </w:p>
    <w:p w:rsidR="000D06A2" w:rsidRPr="00820AD7" w:rsidRDefault="000D06A2" w:rsidP="00095A08">
      <w:pPr>
        <w:spacing w:after="160" w:line="259" w:lineRule="auto"/>
        <w:jc w:val="center"/>
        <w:rPr>
          <w:sz w:val="32"/>
          <w:szCs w:val="32"/>
        </w:rPr>
      </w:pPr>
    </w:p>
    <w:p w:rsidR="00095A08" w:rsidRPr="00502535" w:rsidRDefault="00095A08" w:rsidP="00095A08">
      <w:pPr>
        <w:spacing w:after="160" w:line="259" w:lineRule="auto"/>
        <w:jc w:val="center"/>
        <w:rPr>
          <w:b/>
          <w:bCs/>
          <w:sz w:val="32"/>
          <w:szCs w:val="32"/>
          <w:lang w:val="en-US"/>
        </w:rPr>
      </w:pPr>
    </w:p>
    <w:p w:rsidR="00095A08" w:rsidRPr="00A73F80" w:rsidRDefault="00095A08" w:rsidP="00095A08">
      <w:pPr>
        <w:spacing w:after="160" w:line="259" w:lineRule="auto"/>
        <w:jc w:val="center"/>
        <w:rPr>
          <w:b/>
          <w:bCs/>
          <w:color w:val="40526C"/>
          <w:sz w:val="32"/>
          <w:szCs w:val="32"/>
        </w:rPr>
      </w:pPr>
      <w:r w:rsidRPr="00A73F80">
        <w:rPr>
          <w:b/>
          <w:bCs/>
          <w:color w:val="40526C"/>
          <w:sz w:val="32"/>
          <w:szCs w:val="32"/>
        </w:rPr>
        <w:t>Date limite de remise des offres :</w:t>
      </w:r>
    </w:p>
    <w:p w:rsidR="00095A08" w:rsidRPr="000D06A2" w:rsidRDefault="00095A08" w:rsidP="00095A08">
      <w:pPr>
        <w:spacing w:after="160" w:line="254" w:lineRule="auto"/>
        <w:jc w:val="center"/>
        <w:rPr>
          <w:b/>
          <w:color w:val="40526C"/>
          <w:sz w:val="48"/>
          <w:szCs w:val="48"/>
          <w:lang w:val="en-US"/>
        </w:rPr>
      </w:pPr>
      <w:proofErr w:type="gramStart"/>
      <w:r w:rsidRPr="000D06A2">
        <w:rPr>
          <w:b/>
          <w:color w:val="40526C"/>
          <w:sz w:val="48"/>
          <w:szCs w:val="48"/>
          <w:lang w:val="en-US"/>
        </w:rPr>
        <w:t>7</w:t>
      </w:r>
      <w:r w:rsidR="000D06A2" w:rsidRPr="000D06A2">
        <w:rPr>
          <w:b/>
          <w:color w:val="40526C"/>
          <w:sz w:val="48"/>
          <w:szCs w:val="48"/>
          <w:lang w:val="en-US"/>
        </w:rPr>
        <w:t xml:space="preserve"> </w:t>
      </w:r>
      <w:proofErr w:type="spellStart"/>
      <w:r w:rsidR="000D06A2" w:rsidRPr="000D06A2">
        <w:rPr>
          <w:b/>
          <w:color w:val="40526C"/>
          <w:sz w:val="48"/>
          <w:szCs w:val="48"/>
          <w:lang w:val="en-US"/>
        </w:rPr>
        <w:t>novembre</w:t>
      </w:r>
      <w:proofErr w:type="spellEnd"/>
      <w:proofErr w:type="gramEnd"/>
      <w:r w:rsidR="000D06A2" w:rsidRPr="000D06A2">
        <w:rPr>
          <w:b/>
          <w:color w:val="40526C"/>
          <w:sz w:val="48"/>
          <w:szCs w:val="48"/>
          <w:lang w:val="en-US"/>
        </w:rPr>
        <w:t xml:space="preserve"> </w:t>
      </w:r>
      <w:r w:rsidRPr="000D06A2">
        <w:rPr>
          <w:b/>
          <w:color w:val="40526C"/>
          <w:sz w:val="48"/>
          <w:szCs w:val="48"/>
          <w:lang w:val="en-US"/>
        </w:rPr>
        <w:t>2025 à 12h00</w:t>
      </w:r>
    </w:p>
    <w:p w:rsidR="00095A08" w:rsidRPr="00F67884" w:rsidRDefault="00095A08" w:rsidP="00095A08">
      <w:pPr>
        <w:spacing w:after="160" w:line="259" w:lineRule="auto"/>
      </w:pPr>
      <w:r>
        <w:rPr>
          <w:b/>
          <w:bCs/>
          <w:sz w:val="32"/>
          <w:szCs w:val="32"/>
        </w:rPr>
        <w:br w:type="page"/>
      </w:r>
    </w:p>
    <w:tbl>
      <w:tblPr>
        <w:tblW w:w="10065"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2F2F2"/>
        <w:tblLayout w:type="fixed"/>
        <w:tblLook w:val="04A0" w:firstRow="1" w:lastRow="0" w:firstColumn="1" w:lastColumn="0" w:noHBand="0" w:noVBand="1"/>
      </w:tblPr>
      <w:tblGrid>
        <w:gridCol w:w="1161"/>
        <w:gridCol w:w="8904"/>
      </w:tblGrid>
      <w:tr w:rsidR="00095A08" w:rsidRPr="00141405" w:rsidTr="00095A08">
        <w:trPr>
          <w:trHeight w:val="57"/>
        </w:trPr>
        <w:tc>
          <w:tcPr>
            <w:tcW w:w="10065" w:type="dxa"/>
            <w:gridSpan w:val="2"/>
            <w:shd w:val="clear" w:color="auto" w:fill="40526C"/>
          </w:tcPr>
          <w:p w:rsidR="00095A08" w:rsidRPr="00141405" w:rsidRDefault="00095A08" w:rsidP="00095A08">
            <w:pPr>
              <w:spacing w:before="120" w:after="60"/>
              <w:jc w:val="center"/>
              <w:rPr>
                <w:rFonts w:cs="Times New Roman"/>
                <w:b/>
                <w:bCs/>
                <w:color w:val="FFFFFF"/>
                <w:sz w:val="28"/>
                <w:szCs w:val="28"/>
                <w:lang w:val="fr-FR"/>
              </w:rPr>
            </w:pPr>
            <w:r w:rsidRPr="00141405">
              <w:rPr>
                <w:rFonts w:cs="Times New Roman"/>
                <w:b/>
                <w:bCs/>
                <w:color w:val="FFFFFF"/>
                <w:sz w:val="28"/>
                <w:szCs w:val="28"/>
                <w:lang w:val="fr-FR"/>
              </w:rPr>
              <w:lastRenderedPageBreak/>
              <w:t>POINTS CLÉS DE LA PROCÉDURE</w:t>
            </w:r>
          </w:p>
        </w:tc>
      </w:tr>
      <w:tr w:rsidR="00095A08" w:rsidRPr="0035315A" w:rsidTr="00095A08">
        <w:trPr>
          <w:trHeight w:val="57"/>
        </w:trPr>
        <w:tc>
          <w:tcPr>
            <w:tcW w:w="1161" w:type="dxa"/>
            <w:shd w:val="clear" w:color="auto" w:fill="FFFFFF"/>
            <w:vAlign w:val="center"/>
          </w:tcPr>
          <w:p w:rsidR="00095A08" w:rsidRPr="0035315A" w:rsidRDefault="00B5607F" w:rsidP="00095A08">
            <w:pPr>
              <w:shd w:val="clear" w:color="auto" w:fill="FFFFFF"/>
              <w:spacing w:after="60"/>
              <w:jc w:val="center"/>
              <w:rPr>
                <w:rFonts w:cs="Times New Roman"/>
                <w:lang w:val="fr-FR"/>
              </w:rPr>
            </w:pPr>
            <w:r w:rsidRPr="00D03ABA">
              <w:rPr>
                <w:noProof/>
                <w:lang w:val="fr-FR" w:eastAsia="fr-FR"/>
              </w:rPr>
              <w:drawing>
                <wp:inline distT="0" distB="0" distL="0" distR="0">
                  <wp:extent cx="457200" cy="457200"/>
                  <wp:effectExtent l="0" t="0" r="0" b="0"/>
                  <wp:docPr id="3" name="Graphique 1" descr="Porte-bloc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 descr="Porte-bloc avec un remplissage uni"/>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tc>
        <w:tc>
          <w:tcPr>
            <w:tcW w:w="8904" w:type="dxa"/>
            <w:shd w:val="clear" w:color="auto" w:fill="FFFFFF"/>
          </w:tcPr>
          <w:p w:rsidR="00095A08" w:rsidRPr="0035315A" w:rsidRDefault="00095A08" w:rsidP="00095A08">
            <w:pPr>
              <w:shd w:val="clear" w:color="auto" w:fill="FFFFFF"/>
              <w:spacing w:after="60"/>
              <w:rPr>
                <w:rFonts w:cs="Times New Roman"/>
                <w:lang w:val="fr-FR"/>
              </w:rPr>
            </w:pPr>
            <w:r w:rsidRPr="0035315A">
              <w:rPr>
                <w:rFonts w:cs="Times New Roman"/>
                <w:color w:val="000000"/>
                <w:lang w:val="fr-FR"/>
              </w:rPr>
              <w:t>Marché public de Travaux</w:t>
            </w:r>
          </w:p>
          <w:p w:rsidR="00095A08" w:rsidRPr="0035315A" w:rsidRDefault="00095A08" w:rsidP="00095A08">
            <w:pPr>
              <w:shd w:val="clear" w:color="auto" w:fill="FFFFFF"/>
              <w:spacing w:after="60"/>
              <w:rPr>
                <w:rFonts w:cs="Times New Roman"/>
                <w:lang w:val="fr-FR"/>
              </w:rPr>
            </w:pPr>
          </w:p>
          <w:p w:rsidR="00095A08" w:rsidRPr="0035315A" w:rsidRDefault="00095A08" w:rsidP="00095A08">
            <w:pPr>
              <w:shd w:val="clear" w:color="auto" w:fill="FFFFFF"/>
              <w:spacing w:after="60"/>
              <w:rPr>
                <w:rFonts w:cs="Times New Roman"/>
                <w:lang w:val="fr-FR"/>
              </w:rPr>
            </w:pPr>
            <w:r w:rsidRPr="00CE0921">
              <w:rPr>
                <w:rFonts w:cs="Times New Roman"/>
                <w:u w:val="single"/>
                <w:lang w:val="fr-FR"/>
              </w:rPr>
              <w:t>Objet </w:t>
            </w:r>
            <w:r w:rsidRPr="00CE0921">
              <w:rPr>
                <w:rFonts w:cs="Times New Roman"/>
                <w:lang w:val="fr-FR"/>
              </w:rPr>
              <w:t xml:space="preserve">: </w:t>
            </w:r>
            <w:r w:rsidRPr="00CE0921">
              <w:rPr>
                <w:rFonts w:cs="Times New Roman"/>
                <w:color w:val="000000"/>
                <w:lang w:val="fr-FR"/>
              </w:rPr>
              <w:t>Mise en place d’un groupe électrogène au Foyer L'Artimon de l'EPSM de la Sarthe</w:t>
            </w:r>
          </w:p>
        </w:tc>
      </w:tr>
      <w:tr w:rsidR="00095A08" w:rsidRPr="00436FE7" w:rsidTr="00095A08">
        <w:trPr>
          <w:trHeight w:val="57"/>
        </w:trPr>
        <w:tc>
          <w:tcPr>
            <w:tcW w:w="1161" w:type="dxa"/>
            <w:shd w:val="clear" w:color="auto" w:fill="FFFFFF"/>
            <w:vAlign w:val="center"/>
          </w:tcPr>
          <w:p w:rsidR="00095A08" w:rsidRPr="0035315A" w:rsidRDefault="00B5607F" w:rsidP="00095A08">
            <w:pPr>
              <w:shd w:val="clear" w:color="auto" w:fill="FFFFFF"/>
              <w:spacing w:after="60"/>
              <w:jc w:val="center"/>
              <w:rPr>
                <w:rFonts w:cs="Times New Roman"/>
                <w:lang w:val="fr-FR"/>
              </w:rPr>
            </w:pPr>
            <w:r w:rsidRPr="00D03ABA">
              <w:rPr>
                <w:noProof/>
                <w:lang w:val="fr-FR" w:eastAsia="fr-FR"/>
              </w:rPr>
              <w:drawing>
                <wp:inline distT="0" distB="0" distL="0" distR="0">
                  <wp:extent cx="414655" cy="414655"/>
                  <wp:effectExtent l="0" t="0" r="0" b="0"/>
                  <wp:docPr id="4" name="Graphique 16" descr="Badge d'employé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6" descr="Badge d'employé avec un remplissage uni"/>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4655" cy="414655"/>
                          </a:xfrm>
                          <a:prstGeom prst="rect">
                            <a:avLst/>
                          </a:prstGeom>
                          <a:noFill/>
                          <a:ln>
                            <a:noFill/>
                          </a:ln>
                        </pic:spPr>
                      </pic:pic>
                    </a:graphicData>
                  </a:graphic>
                </wp:inline>
              </w:drawing>
            </w:r>
          </w:p>
        </w:tc>
        <w:tc>
          <w:tcPr>
            <w:tcW w:w="8904" w:type="dxa"/>
            <w:shd w:val="clear" w:color="auto" w:fill="FFFFFF"/>
          </w:tcPr>
          <w:p w:rsidR="00095A08" w:rsidRPr="00CF259C" w:rsidRDefault="00095A08" w:rsidP="00095A08">
            <w:pPr>
              <w:rPr>
                <w:szCs w:val="20"/>
                <w:u w:val="single"/>
                <w:lang w:val="en-US"/>
              </w:rPr>
            </w:pPr>
            <w:proofErr w:type="spellStart"/>
            <w:r w:rsidRPr="00CF259C">
              <w:rPr>
                <w:szCs w:val="20"/>
                <w:u w:val="single"/>
                <w:lang w:val="en-US"/>
              </w:rPr>
              <w:t>Acheteur</w:t>
            </w:r>
            <w:proofErr w:type="spellEnd"/>
            <w:r>
              <w:rPr>
                <w:szCs w:val="20"/>
                <w:u w:val="single"/>
                <w:lang w:val="en-US"/>
              </w:rPr>
              <w:t xml:space="preserve"> :</w:t>
            </w:r>
          </w:p>
          <w:p w:rsidR="00095A08" w:rsidRDefault="00095A08" w:rsidP="00095A08">
            <w:pPr>
              <w:rPr>
                <w:szCs w:val="20"/>
              </w:rPr>
            </w:pPr>
            <w:r w:rsidRPr="00CF259C">
              <w:rPr>
                <w:color w:val="000000"/>
                <w:szCs w:val="20"/>
                <w:lang w:val="en-US"/>
              </w:rPr>
              <w:t xml:space="preserve">Centre </w:t>
            </w:r>
            <w:proofErr w:type="spellStart"/>
            <w:r w:rsidRPr="00CF259C">
              <w:rPr>
                <w:color w:val="000000"/>
                <w:szCs w:val="20"/>
                <w:lang w:val="en-US"/>
              </w:rPr>
              <w:t>hospitalier</w:t>
            </w:r>
            <w:proofErr w:type="spellEnd"/>
            <w:r w:rsidRPr="00CF259C">
              <w:rPr>
                <w:color w:val="000000"/>
                <w:szCs w:val="20"/>
                <w:lang w:val="en-US"/>
              </w:rPr>
              <w:t xml:space="preserve"> du Mans</w:t>
            </w:r>
            <w:r>
              <w:rPr>
                <w:szCs w:val="20"/>
              </w:rPr>
              <w:t>,</w:t>
            </w:r>
            <w:r>
              <w:rPr>
                <w:szCs w:val="20"/>
                <w:lang w:val="en-US"/>
              </w:rPr>
              <w:t xml:space="preserve"> </w:t>
            </w:r>
            <w:r w:rsidRPr="00CF259C">
              <w:rPr>
                <w:color w:val="000000"/>
                <w:szCs w:val="20"/>
                <w:lang w:val="en-US"/>
              </w:rPr>
              <w:t xml:space="preserve">194 avenue </w:t>
            </w:r>
            <w:proofErr w:type="spellStart"/>
            <w:r w:rsidRPr="00CF259C">
              <w:rPr>
                <w:color w:val="000000"/>
                <w:szCs w:val="20"/>
                <w:lang w:val="en-US"/>
              </w:rPr>
              <w:t>Rubillard</w:t>
            </w:r>
            <w:proofErr w:type="spellEnd"/>
            <w:r>
              <w:rPr>
                <w:szCs w:val="20"/>
              </w:rPr>
              <w:t xml:space="preserve"> , </w:t>
            </w:r>
            <w:r w:rsidRPr="00CF259C">
              <w:rPr>
                <w:color w:val="000000"/>
                <w:szCs w:val="20"/>
                <w:lang w:val="en-US"/>
              </w:rPr>
              <w:t>72037</w:t>
            </w:r>
            <w:r w:rsidRPr="00CF259C">
              <w:rPr>
                <w:szCs w:val="20"/>
                <w:lang w:val="en-US"/>
              </w:rPr>
              <w:t xml:space="preserve"> </w:t>
            </w:r>
            <w:r w:rsidRPr="00CF259C">
              <w:rPr>
                <w:color w:val="000000"/>
                <w:szCs w:val="20"/>
                <w:lang w:val="en-US"/>
              </w:rPr>
              <w:t xml:space="preserve">Le Mans </w:t>
            </w:r>
            <w:proofErr w:type="spellStart"/>
            <w:r w:rsidRPr="00CF259C">
              <w:rPr>
                <w:color w:val="000000"/>
                <w:szCs w:val="20"/>
                <w:lang w:val="en-US"/>
              </w:rPr>
              <w:t>cedex</w:t>
            </w:r>
            <w:proofErr w:type="spellEnd"/>
            <w:r w:rsidRPr="00CF259C">
              <w:rPr>
                <w:color w:val="000000"/>
                <w:szCs w:val="20"/>
                <w:lang w:val="en-US"/>
              </w:rPr>
              <w:t xml:space="preserve"> 9</w:t>
            </w:r>
          </w:p>
          <w:p w:rsidR="00095A08" w:rsidRDefault="00095A08" w:rsidP="00095A08">
            <w:pPr>
              <w:rPr>
                <w:szCs w:val="20"/>
              </w:rPr>
            </w:pPr>
          </w:p>
          <w:p w:rsidR="00095A08" w:rsidRPr="00436FE7" w:rsidRDefault="00095A08" w:rsidP="00095A08">
            <w:pPr>
              <w:rPr>
                <w:szCs w:val="20"/>
                <w:u w:val="single"/>
              </w:rPr>
            </w:pPr>
            <w:r w:rsidRPr="00436FE7">
              <w:rPr>
                <w:szCs w:val="20"/>
                <w:u w:val="single"/>
              </w:rPr>
              <w:t>Maître d’ouvrage :</w:t>
            </w:r>
          </w:p>
          <w:p w:rsidR="00095A08" w:rsidRPr="00436FE7" w:rsidRDefault="00095A08" w:rsidP="00095A08">
            <w:pPr>
              <w:rPr>
                <w:szCs w:val="20"/>
                <w:lang w:val="en-GB"/>
              </w:rPr>
            </w:pPr>
            <w:proofErr w:type="spellStart"/>
            <w:r w:rsidRPr="00436FE7">
              <w:rPr>
                <w:color w:val="000000"/>
                <w:szCs w:val="20"/>
                <w:lang w:val="en-GB"/>
              </w:rPr>
              <w:t>Établissement</w:t>
            </w:r>
            <w:proofErr w:type="spellEnd"/>
            <w:r w:rsidRPr="00436FE7">
              <w:rPr>
                <w:color w:val="000000"/>
                <w:szCs w:val="20"/>
                <w:lang w:val="en-GB"/>
              </w:rPr>
              <w:t xml:space="preserve"> Public de Santé </w:t>
            </w:r>
            <w:proofErr w:type="spellStart"/>
            <w:r w:rsidRPr="00436FE7">
              <w:rPr>
                <w:color w:val="000000"/>
                <w:szCs w:val="20"/>
                <w:lang w:val="en-GB"/>
              </w:rPr>
              <w:t>Mentale</w:t>
            </w:r>
            <w:proofErr w:type="spellEnd"/>
            <w:r w:rsidRPr="00436FE7">
              <w:rPr>
                <w:color w:val="000000"/>
                <w:szCs w:val="20"/>
                <w:lang w:val="en-GB"/>
              </w:rPr>
              <w:t xml:space="preserve"> de la Sarthe (EPSM)</w:t>
            </w:r>
          </w:p>
        </w:tc>
      </w:tr>
      <w:tr w:rsidR="00095A08" w:rsidRPr="0035315A" w:rsidTr="00095A08">
        <w:trPr>
          <w:trHeight w:val="57"/>
        </w:trPr>
        <w:tc>
          <w:tcPr>
            <w:tcW w:w="1161" w:type="dxa"/>
            <w:shd w:val="clear" w:color="auto" w:fill="FFFFFF"/>
            <w:vAlign w:val="center"/>
          </w:tcPr>
          <w:p w:rsidR="00095A08" w:rsidRPr="0035315A" w:rsidRDefault="00B5607F" w:rsidP="00095A08">
            <w:pPr>
              <w:shd w:val="clear" w:color="auto" w:fill="FFFFFF"/>
              <w:spacing w:after="60"/>
              <w:jc w:val="center"/>
              <w:rPr>
                <w:rFonts w:cs="Times New Roman"/>
                <w:noProof/>
                <w:lang w:val="fr-FR"/>
              </w:rPr>
            </w:pPr>
            <w:r w:rsidRPr="00D03ABA">
              <w:rPr>
                <w:noProof/>
                <w:lang w:val="fr-FR" w:eastAsia="fr-FR"/>
              </w:rPr>
              <w:drawing>
                <wp:inline distT="0" distB="0" distL="0" distR="0">
                  <wp:extent cx="467995" cy="467995"/>
                  <wp:effectExtent l="0" t="0" r="0" b="0"/>
                  <wp:docPr id="5" name="Graphique 5"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5" descr="Balance de la justice avec un remplissage un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inline>
              </w:drawing>
            </w:r>
          </w:p>
        </w:tc>
        <w:tc>
          <w:tcPr>
            <w:tcW w:w="8904" w:type="dxa"/>
            <w:shd w:val="clear" w:color="auto" w:fill="FFFFFF"/>
            <w:vAlign w:val="center"/>
          </w:tcPr>
          <w:p w:rsidR="00095A08" w:rsidRPr="00CE0921" w:rsidRDefault="00095A08" w:rsidP="00095A08">
            <w:pPr>
              <w:shd w:val="clear" w:color="auto" w:fill="FFFFFF"/>
              <w:spacing w:after="160" w:line="259" w:lineRule="auto"/>
            </w:pPr>
            <w:r w:rsidRPr="00CE0921">
              <w:rPr>
                <w:color w:val="000000"/>
              </w:rPr>
              <w:t xml:space="preserve">Marché </w:t>
            </w:r>
            <w:r w:rsidRPr="00CE0921">
              <w:t xml:space="preserve">passé en </w:t>
            </w:r>
            <w:r w:rsidRPr="00CE0921">
              <w:rPr>
                <w:color w:val="000000"/>
              </w:rPr>
              <w:t>procédure adaptée</w:t>
            </w:r>
            <w:r w:rsidRPr="00CE0921">
              <w:t xml:space="preserve">, en application de </w:t>
            </w:r>
            <w:proofErr w:type="gramStart"/>
            <w:r w:rsidRPr="00CE0921">
              <w:t xml:space="preserve">l’article  </w:t>
            </w:r>
            <w:r w:rsidRPr="00CE0921">
              <w:rPr>
                <w:color w:val="000000"/>
              </w:rPr>
              <w:t>R.</w:t>
            </w:r>
            <w:proofErr w:type="gramEnd"/>
            <w:r w:rsidRPr="00CE0921">
              <w:rPr>
                <w:color w:val="000000"/>
              </w:rPr>
              <w:t xml:space="preserve"> 2123-1, 1°</w:t>
            </w:r>
            <w:r w:rsidRPr="00CE0921">
              <w:t xml:space="preserve"> du code de la commande publique.</w:t>
            </w:r>
          </w:p>
          <w:p w:rsidR="00095A08" w:rsidRPr="0035315A" w:rsidRDefault="00095A08" w:rsidP="00095A08">
            <w:pPr>
              <w:shd w:val="clear" w:color="auto" w:fill="FFFFFF"/>
              <w:spacing w:after="60"/>
              <w:rPr>
                <w:rFonts w:eastAsia="Times New Roman" w:cs="Times New Roman"/>
                <w:lang w:val="fr-FR"/>
              </w:rPr>
            </w:pPr>
            <w:r w:rsidRPr="00CE0921">
              <w:t xml:space="preserve">CCAG applicable </w:t>
            </w:r>
            <w:r w:rsidRPr="00CE0921">
              <w:rPr>
                <w:color w:val="000000"/>
              </w:rPr>
              <w:t>au marché public</w:t>
            </w:r>
            <w:r w:rsidRPr="00CE0921">
              <w:t xml:space="preserve"> : </w:t>
            </w:r>
            <w:r w:rsidRPr="00CE0921">
              <w:rPr>
                <w:color w:val="000000"/>
              </w:rPr>
              <w:t>CCAG Travaux</w:t>
            </w:r>
            <w:r w:rsidRPr="00CE0921">
              <w:t>.</w:t>
            </w:r>
          </w:p>
        </w:tc>
      </w:tr>
      <w:tr w:rsidR="00095A08" w:rsidRPr="00CE0921" w:rsidTr="00095A08">
        <w:trPr>
          <w:trHeight w:val="57"/>
        </w:trPr>
        <w:tc>
          <w:tcPr>
            <w:tcW w:w="1161" w:type="dxa"/>
            <w:shd w:val="clear" w:color="auto" w:fill="FFFFFF"/>
            <w:vAlign w:val="center"/>
          </w:tcPr>
          <w:p w:rsidR="00095A08" w:rsidRPr="0035315A" w:rsidRDefault="00B5607F" w:rsidP="00095A08">
            <w:pPr>
              <w:shd w:val="clear" w:color="auto" w:fill="FFFFFF"/>
              <w:spacing w:after="60"/>
              <w:jc w:val="center"/>
              <w:rPr>
                <w:rFonts w:cs="Times New Roman"/>
                <w:lang w:val="fr-FR"/>
              </w:rPr>
            </w:pPr>
            <w:r w:rsidRPr="00D03ABA">
              <w:rPr>
                <w:noProof/>
                <w:lang w:val="fr-FR" w:eastAsia="fr-FR"/>
              </w:rPr>
              <w:drawing>
                <wp:inline distT="0" distB="0" distL="0" distR="0">
                  <wp:extent cx="414655" cy="414655"/>
                  <wp:effectExtent l="0" t="0" r="0" b="0"/>
                  <wp:docPr id="6" name="Graphique 7" descr="Réseau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7" descr="Réseau avec un remplissage uni"/>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4655" cy="414655"/>
                          </a:xfrm>
                          <a:prstGeom prst="rect">
                            <a:avLst/>
                          </a:prstGeom>
                          <a:noFill/>
                          <a:ln>
                            <a:noFill/>
                          </a:ln>
                        </pic:spPr>
                      </pic:pic>
                    </a:graphicData>
                  </a:graphic>
                </wp:inline>
              </w:drawing>
            </w:r>
          </w:p>
        </w:tc>
        <w:tc>
          <w:tcPr>
            <w:tcW w:w="8904" w:type="dxa"/>
            <w:shd w:val="clear" w:color="auto" w:fill="FFFFFF"/>
            <w:vAlign w:val="center"/>
          </w:tcPr>
          <w:p w:rsidR="00095A08" w:rsidRPr="00CE0921" w:rsidRDefault="00095A08" w:rsidP="00095A08">
            <w:pPr>
              <w:shd w:val="clear" w:color="auto" w:fill="FFFFFF"/>
            </w:pPr>
            <w:r w:rsidRPr="00CE0921">
              <w:rPr>
                <w:color w:val="000000"/>
              </w:rPr>
              <w:t xml:space="preserve">Le marché </w:t>
            </w:r>
            <w:r w:rsidRPr="00CE0921">
              <w:t>n’est pas alloti.</w:t>
            </w:r>
          </w:p>
        </w:tc>
      </w:tr>
      <w:tr w:rsidR="00095A08" w:rsidRPr="0035315A" w:rsidTr="00095A08">
        <w:trPr>
          <w:trHeight w:val="57"/>
        </w:trPr>
        <w:tc>
          <w:tcPr>
            <w:tcW w:w="1161" w:type="dxa"/>
            <w:shd w:val="clear" w:color="auto" w:fill="FFFFFF"/>
            <w:vAlign w:val="center"/>
          </w:tcPr>
          <w:p w:rsidR="00095A08" w:rsidRPr="0035315A" w:rsidRDefault="00B5607F" w:rsidP="00095A08">
            <w:pPr>
              <w:shd w:val="clear" w:color="auto" w:fill="FFFFFF"/>
              <w:spacing w:after="60"/>
              <w:jc w:val="center"/>
              <w:rPr>
                <w:rFonts w:cs="Times New Roman"/>
                <w:lang w:val="fr-FR"/>
              </w:rPr>
            </w:pPr>
            <w:r w:rsidRPr="00D03ABA">
              <w:rPr>
                <w:noProof/>
                <w:lang w:val="fr-FR" w:eastAsia="fr-FR"/>
              </w:rPr>
              <w:drawing>
                <wp:inline distT="0" distB="0" distL="0" distR="0">
                  <wp:extent cx="478155" cy="478155"/>
                  <wp:effectExtent l="0" t="0" r="0" b="0"/>
                  <wp:docPr id="7" name="Graphique 4" descr="Interne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4" descr="Internet avec un remplissage uni"/>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478155" cy="478155"/>
                          </a:xfrm>
                          <a:prstGeom prst="rect">
                            <a:avLst/>
                          </a:prstGeom>
                          <a:noFill/>
                          <a:ln>
                            <a:noFill/>
                          </a:ln>
                        </pic:spPr>
                      </pic:pic>
                    </a:graphicData>
                  </a:graphic>
                </wp:inline>
              </w:drawing>
            </w:r>
          </w:p>
        </w:tc>
        <w:tc>
          <w:tcPr>
            <w:tcW w:w="8904" w:type="dxa"/>
            <w:shd w:val="clear" w:color="auto" w:fill="FFFFFF"/>
            <w:vAlign w:val="center"/>
          </w:tcPr>
          <w:p w:rsidR="00095A08" w:rsidRDefault="00095A08" w:rsidP="00095A08">
            <w:pPr>
              <w:shd w:val="clear" w:color="auto" w:fill="FFFFFF"/>
              <w:spacing w:after="60"/>
              <w:jc w:val="left"/>
              <w:rPr>
                <w:rFonts w:eastAsia="Times New Roman" w:cs="Times New Roman"/>
                <w:lang w:val="fr-FR"/>
              </w:rPr>
            </w:pPr>
            <w:r w:rsidRPr="00781FAF">
              <w:rPr>
                <w:rFonts w:eastAsia="Times New Roman" w:cs="Times New Roman"/>
                <w:lang w:val="fr-FR"/>
              </w:rPr>
              <w:t>Profil acheteur :</w:t>
            </w:r>
          </w:p>
          <w:p w:rsidR="00095A08" w:rsidRPr="0035315A" w:rsidRDefault="00095A08" w:rsidP="00095A08">
            <w:pPr>
              <w:shd w:val="clear" w:color="auto" w:fill="FFFFFF"/>
              <w:spacing w:after="60"/>
              <w:rPr>
                <w:rFonts w:eastAsia="Times New Roman" w:cs="Times New Roman"/>
                <w:lang w:val="fr-FR"/>
              </w:rPr>
            </w:pPr>
            <w:r w:rsidRPr="00743EB7">
              <w:rPr>
                <w:color w:val="000000"/>
              </w:rPr>
              <w:t>https://www.marches-publics.gouv.fr/</w:t>
            </w:r>
          </w:p>
        </w:tc>
      </w:tr>
      <w:tr w:rsidR="00095A08" w:rsidRPr="0035315A" w:rsidTr="00095A08">
        <w:trPr>
          <w:trHeight w:val="57"/>
        </w:trPr>
        <w:tc>
          <w:tcPr>
            <w:tcW w:w="1161" w:type="dxa"/>
            <w:shd w:val="clear" w:color="auto" w:fill="FFFFFF"/>
            <w:vAlign w:val="center"/>
          </w:tcPr>
          <w:p w:rsidR="00095A08" w:rsidRPr="0035315A" w:rsidRDefault="00B5607F" w:rsidP="00095A08">
            <w:pPr>
              <w:shd w:val="clear" w:color="auto" w:fill="FFFFFF"/>
              <w:spacing w:after="60"/>
              <w:jc w:val="center"/>
              <w:rPr>
                <w:rFonts w:cs="Times New Roman"/>
                <w:lang w:val="fr-FR"/>
              </w:rPr>
            </w:pPr>
            <w:r w:rsidRPr="00D03ABA">
              <w:rPr>
                <w:noProof/>
                <w:lang w:val="fr-FR" w:eastAsia="fr-FR"/>
              </w:rPr>
              <w:drawing>
                <wp:inline distT="0" distB="0" distL="0" distR="0">
                  <wp:extent cx="414655" cy="414655"/>
                  <wp:effectExtent l="0" t="0" r="0" b="0"/>
                  <wp:docPr id="8" name="Graphique 10" descr="Question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0" descr="Questions avec un remplissage uni"/>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414655" cy="414655"/>
                          </a:xfrm>
                          <a:prstGeom prst="rect">
                            <a:avLst/>
                          </a:prstGeom>
                          <a:noFill/>
                          <a:ln>
                            <a:noFill/>
                          </a:ln>
                        </pic:spPr>
                      </pic:pic>
                    </a:graphicData>
                  </a:graphic>
                </wp:inline>
              </w:drawing>
            </w:r>
          </w:p>
        </w:tc>
        <w:tc>
          <w:tcPr>
            <w:tcW w:w="8904" w:type="dxa"/>
            <w:shd w:val="clear" w:color="auto" w:fill="FFFFFF"/>
            <w:vAlign w:val="center"/>
          </w:tcPr>
          <w:p w:rsidR="00095A08" w:rsidRPr="0035315A" w:rsidRDefault="00095A08" w:rsidP="00095A08">
            <w:pPr>
              <w:shd w:val="clear" w:color="auto" w:fill="FFFFFF"/>
              <w:rPr>
                <w:shd w:val="clear" w:color="auto" w:fill="F0F0F0"/>
              </w:rPr>
            </w:pPr>
            <w:r w:rsidRPr="00CE0921">
              <w:rPr>
                <w:rFonts w:eastAsia="Times New Roman" w:cs="Times New Roman"/>
                <w:lang w:val="fr-FR"/>
              </w:rPr>
              <w:t xml:space="preserve">Les renseignements complémentaires doivent être demandés au plus tard </w:t>
            </w:r>
            <w:r w:rsidRPr="00CE0921">
              <w:rPr>
                <w:color w:val="000000"/>
              </w:rPr>
              <w:t>10</w:t>
            </w:r>
            <w:r w:rsidRPr="00CE0921">
              <w:t xml:space="preserve"> jours calendaires avant la date limite fixée pour la réception des offres.</w:t>
            </w:r>
          </w:p>
        </w:tc>
      </w:tr>
      <w:tr w:rsidR="00095A08" w:rsidRPr="0035315A" w:rsidTr="00095A08">
        <w:trPr>
          <w:trHeight w:val="57"/>
        </w:trPr>
        <w:tc>
          <w:tcPr>
            <w:tcW w:w="1161" w:type="dxa"/>
            <w:shd w:val="clear" w:color="auto" w:fill="FFFFFF"/>
            <w:vAlign w:val="center"/>
          </w:tcPr>
          <w:p w:rsidR="00095A08" w:rsidRPr="0035315A" w:rsidRDefault="00B5607F" w:rsidP="00095A08">
            <w:pPr>
              <w:shd w:val="clear" w:color="auto" w:fill="FFFFFF"/>
              <w:spacing w:after="60"/>
              <w:jc w:val="center"/>
              <w:rPr>
                <w:rFonts w:eastAsia="Times New Roman" w:cs="Times New Roman"/>
                <w:noProof/>
                <w:szCs w:val="24"/>
                <w:lang w:val="fr-FR"/>
              </w:rPr>
            </w:pPr>
            <w:r w:rsidRPr="00D03ABA">
              <w:rPr>
                <w:noProof/>
                <w:lang w:val="fr-FR" w:eastAsia="fr-FR"/>
              </w:rPr>
              <w:drawing>
                <wp:inline distT="0" distB="0" distL="0" distR="0">
                  <wp:extent cx="488950" cy="488950"/>
                  <wp:effectExtent l="0" t="0" r="0" b="0"/>
                  <wp:docPr id="9" name="Graphique 6" descr="Sonnerie d’alarm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6" descr="Sonnerie d’alarme avec un remplissage uni"/>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488950" cy="488950"/>
                          </a:xfrm>
                          <a:prstGeom prst="rect">
                            <a:avLst/>
                          </a:prstGeom>
                          <a:noFill/>
                          <a:ln>
                            <a:noFill/>
                          </a:ln>
                        </pic:spPr>
                      </pic:pic>
                    </a:graphicData>
                  </a:graphic>
                </wp:inline>
              </w:drawing>
            </w:r>
          </w:p>
        </w:tc>
        <w:tc>
          <w:tcPr>
            <w:tcW w:w="8904" w:type="dxa"/>
            <w:shd w:val="clear" w:color="auto" w:fill="FFFFFF"/>
            <w:vAlign w:val="center"/>
          </w:tcPr>
          <w:p w:rsidR="00095A08" w:rsidRPr="0035315A" w:rsidRDefault="00095A08" w:rsidP="00095A08">
            <w:pPr>
              <w:shd w:val="clear" w:color="auto" w:fill="FFFFFF"/>
              <w:spacing w:after="60"/>
              <w:rPr>
                <w:rFonts w:eastAsia="Times New Roman" w:cs="Times New Roman"/>
                <w:lang w:val="fr-FR"/>
              </w:rPr>
            </w:pPr>
            <w:r w:rsidRPr="00CE0921">
              <w:rPr>
                <w:rFonts w:eastAsia="Times New Roman" w:cs="Times New Roman"/>
                <w:lang w:val="fr-FR"/>
              </w:rPr>
              <w:t xml:space="preserve">L’offre est valable </w:t>
            </w:r>
            <w:r w:rsidRPr="00CE0921">
              <w:rPr>
                <w:color w:val="000000"/>
              </w:rPr>
              <w:t>6</w:t>
            </w:r>
            <w:r w:rsidRPr="00CE0921">
              <w:t xml:space="preserve"> mois à compter de la date limite de réception des offres</w:t>
            </w:r>
            <w:r>
              <w:t>.</w:t>
            </w:r>
          </w:p>
        </w:tc>
      </w:tr>
      <w:tr w:rsidR="00095A08" w:rsidRPr="00502535" w:rsidTr="00095A08">
        <w:trPr>
          <w:trHeight w:val="57"/>
        </w:trPr>
        <w:tc>
          <w:tcPr>
            <w:tcW w:w="1161" w:type="dxa"/>
            <w:shd w:val="clear" w:color="auto" w:fill="FFFFFF"/>
            <w:vAlign w:val="center"/>
          </w:tcPr>
          <w:p w:rsidR="00095A08" w:rsidRPr="0035315A" w:rsidRDefault="00B5607F" w:rsidP="00095A08">
            <w:pPr>
              <w:shd w:val="clear" w:color="auto" w:fill="FFFFFF"/>
              <w:spacing w:after="60"/>
              <w:jc w:val="center"/>
              <w:rPr>
                <w:rFonts w:eastAsia="Times New Roman" w:cs="Times New Roman"/>
                <w:noProof/>
                <w:szCs w:val="24"/>
                <w:lang w:val="fr-FR"/>
              </w:rPr>
            </w:pPr>
            <w:r w:rsidRPr="00D03ABA">
              <w:rPr>
                <w:noProof/>
                <w:lang w:val="fr-FR" w:eastAsia="fr-FR"/>
              </w:rPr>
              <w:drawing>
                <wp:inline distT="0" distB="0" distL="0" distR="0">
                  <wp:extent cx="488950" cy="488950"/>
                  <wp:effectExtent l="0" t="0" r="0" b="0"/>
                  <wp:docPr id="10" name="Graphique 9" descr="Avis des client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9" descr="Avis des clients avec un remplissage uni"/>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488950" cy="488950"/>
                          </a:xfrm>
                          <a:prstGeom prst="rect">
                            <a:avLst/>
                          </a:prstGeom>
                          <a:noFill/>
                          <a:ln>
                            <a:noFill/>
                          </a:ln>
                        </pic:spPr>
                      </pic:pic>
                    </a:graphicData>
                  </a:graphic>
                </wp:inline>
              </w:drawing>
            </w:r>
          </w:p>
        </w:tc>
        <w:tc>
          <w:tcPr>
            <w:tcW w:w="8904" w:type="dxa"/>
            <w:shd w:val="clear" w:color="auto" w:fill="FFFFFF"/>
            <w:vAlign w:val="center"/>
          </w:tcPr>
          <w:p w:rsidR="00095A08" w:rsidRPr="00CE0921" w:rsidRDefault="00095A08" w:rsidP="00095A08">
            <w:pPr>
              <w:shd w:val="clear" w:color="auto" w:fill="FFFFFF"/>
              <w:spacing w:after="60"/>
            </w:pPr>
            <w:r>
              <w:t>L’acheteur se réserve le droit de recourir à la négociation.</w:t>
            </w:r>
          </w:p>
          <w:p w:rsidR="00095A08" w:rsidRPr="00502535" w:rsidRDefault="00095A08" w:rsidP="00095A08">
            <w:pPr>
              <w:shd w:val="clear" w:color="auto" w:fill="FFFFFF"/>
              <w:spacing w:after="60"/>
              <w:rPr>
                <w:lang w:val="en-US"/>
              </w:rPr>
            </w:pPr>
            <w:r w:rsidRPr="005408C6">
              <w:rPr>
                <w:color w:val="000000"/>
                <w:lang w:val="en-US"/>
              </w:rPr>
              <w:t xml:space="preserve">Le Centre Hospitalier du Mans </w:t>
            </w:r>
            <w:proofErr w:type="spellStart"/>
            <w:r w:rsidRPr="005408C6">
              <w:rPr>
                <w:color w:val="000000"/>
                <w:lang w:val="en-US"/>
              </w:rPr>
              <w:t>pourra</w:t>
            </w:r>
            <w:proofErr w:type="spellEnd"/>
            <w:r w:rsidRPr="005408C6">
              <w:rPr>
                <w:color w:val="000000"/>
                <w:lang w:val="en-US"/>
              </w:rPr>
              <w:t xml:space="preserve"> inviter le </w:t>
            </w:r>
            <w:proofErr w:type="spellStart"/>
            <w:r w:rsidRPr="005408C6">
              <w:rPr>
                <w:color w:val="000000"/>
                <w:lang w:val="en-US"/>
              </w:rPr>
              <w:t>candidat</w:t>
            </w:r>
            <w:proofErr w:type="spellEnd"/>
            <w:r w:rsidRPr="005408C6">
              <w:rPr>
                <w:color w:val="000000"/>
                <w:lang w:val="en-US"/>
              </w:rPr>
              <w:t xml:space="preserve"> à </w:t>
            </w:r>
            <w:proofErr w:type="spellStart"/>
            <w:r w:rsidRPr="005408C6">
              <w:rPr>
                <w:color w:val="000000"/>
                <w:lang w:val="en-US"/>
              </w:rPr>
              <w:t>préciser</w:t>
            </w:r>
            <w:proofErr w:type="spellEnd"/>
            <w:r w:rsidRPr="005408C6">
              <w:rPr>
                <w:color w:val="000000"/>
                <w:lang w:val="en-US"/>
              </w:rPr>
              <w:t xml:space="preserve"> le </w:t>
            </w:r>
            <w:proofErr w:type="spellStart"/>
            <w:r w:rsidRPr="005408C6">
              <w:rPr>
                <w:color w:val="000000"/>
                <w:lang w:val="en-US"/>
              </w:rPr>
              <w:t>contenu</w:t>
            </w:r>
            <w:proofErr w:type="spellEnd"/>
            <w:r w:rsidRPr="005408C6">
              <w:rPr>
                <w:color w:val="000000"/>
                <w:lang w:val="en-US"/>
              </w:rPr>
              <w:t xml:space="preserve"> de son </w:t>
            </w:r>
            <w:proofErr w:type="spellStart"/>
            <w:r w:rsidRPr="005408C6">
              <w:rPr>
                <w:color w:val="000000"/>
                <w:lang w:val="en-US"/>
              </w:rPr>
              <w:t>offre</w:t>
            </w:r>
            <w:proofErr w:type="spellEnd"/>
            <w:r w:rsidRPr="005408C6">
              <w:rPr>
                <w:color w:val="000000"/>
                <w:lang w:val="en-US"/>
              </w:rPr>
              <w:t>.</w:t>
            </w:r>
          </w:p>
          <w:p w:rsidR="00095A08" w:rsidRPr="00502535" w:rsidRDefault="00095A08" w:rsidP="00095A08">
            <w:pPr>
              <w:shd w:val="clear" w:color="auto" w:fill="FFFFFF"/>
              <w:spacing w:after="60"/>
              <w:rPr>
                <w:lang w:val="en-US"/>
              </w:rPr>
            </w:pPr>
          </w:p>
          <w:p w:rsidR="00095A08" w:rsidRPr="00502535" w:rsidRDefault="00095A08" w:rsidP="00095A08">
            <w:pPr>
              <w:shd w:val="clear" w:color="auto" w:fill="FFFFFF"/>
              <w:spacing w:after="60"/>
              <w:rPr>
                <w:lang w:val="en-US"/>
              </w:rPr>
            </w:pPr>
            <w:r w:rsidRPr="005408C6">
              <w:rPr>
                <w:color w:val="000000"/>
                <w:lang w:val="en-US"/>
              </w:rPr>
              <w:t xml:space="preserve">Après </w:t>
            </w:r>
            <w:proofErr w:type="spellStart"/>
            <w:r w:rsidRPr="005408C6">
              <w:rPr>
                <w:color w:val="000000"/>
                <w:lang w:val="en-US"/>
              </w:rPr>
              <w:t>une</w:t>
            </w:r>
            <w:proofErr w:type="spellEnd"/>
            <w:r w:rsidRPr="005408C6">
              <w:rPr>
                <w:color w:val="000000"/>
                <w:lang w:val="en-US"/>
              </w:rPr>
              <w:t xml:space="preserve"> première </w:t>
            </w:r>
            <w:proofErr w:type="spellStart"/>
            <w:r w:rsidRPr="005408C6">
              <w:rPr>
                <w:color w:val="000000"/>
                <w:lang w:val="en-US"/>
              </w:rPr>
              <w:t>analyse</w:t>
            </w:r>
            <w:proofErr w:type="spellEnd"/>
            <w:r w:rsidRPr="005408C6">
              <w:rPr>
                <w:color w:val="000000"/>
                <w:lang w:val="en-US"/>
              </w:rPr>
              <w:t xml:space="preserve"> des </w:t>
            </w:r>
            <w:proofErr w:type="spellStart"/>
            <w:r w:rsidRPr="005408C6">
              <w:rPr>
                <w:color w:val="000000"/>
                <w:lang w:val="en-US"/>
              </w:rPr>
              <w:t>offres</w:t>
            </w:r>
            <w:proofErr w:type="spellEnd"/>
            <w:r w:rsidRPr="005408C6">
              <w:rPr>
                <w:color w:val="000000"/>
                <w:lang w:val="en-US"/>
              </w:rPr>
              <w:t xml:space="preserve">, en </w:t>
            </w:r>
            <w:proofErr w:type="spellStart"/>
            <w:r w:rsidRPr="005408C6">
              <w:rPr>
                <w:color w:val="000000"/>
                <w:lang w:val="en-US"/>
              </w:rPr>
              <w:t>considération</w:t>
            </w:r>
            <w:proofErr w:type="spellEnd"/>
            <w:r w:rsidRPr="005408C6">
              <w:rPr>
                <w:color w:val="000000"/>
                <w:lang w:val="en-US"/>
              </w:rPr>
              <w:t xml:space="preserve"> de la </w:t>
            </w:r>
            <w:proofErr w:type="spellStart"/>
            <w:r w:rsidRPr="005408C6">
              <w:rPr>
                <w:color w:val="000000"/>
                <w:lang w:val="en-US"/>
              </w:rPr>
              <w:t>valeur</w:t>
            </w:r>
            <w:proofErr w:type="spellEnd"/>
            <w:r w:rsidRPr="005408C6">
              <w:rPr>
                <w:color w:val="000000"/>
                <w:lang w:val="en-US"/>
              </w:rPr>
              <w:t xml:space="preserve"> des </w:t>
            </w:r>
            <w:proofErr w:type="spellStart"/>
            <w:r w:rsidRPr="005408C6">
              <w:rPr>
                <w:color w:val="000000"/>
                <w:lang w:val="en-US"/>
              </w:rPr>
              <w:t>offres</w:t>
            </w:r>
            <w:proofErr w:type="spellEnd"/>
            <w:r w:rsidRPr="005408C6">
              <w:rPr>
                <w:color w:val="000000"/>
                <w:lang w:val="en-US"/>
              </w:rPr>
              <w:t xml:space="preserve"> </w:t>
            </w:r>
            <w:proofErr w:type="spellStart"/>
            <w:r w:rsidRPr="005408C6">
              <w:rPr>
                <w:color w:val="000000"/>
                <w:lang w:val="en-US"/>
              </w:rPr>
              <w:t>reçues</w:t>
            </w:r>
            <w:proofErr w:type="spellEnd"/>
            <w:r w:rsidRPr="005408C6">
              <w:rPr>
                <w:color w:val="000000"/>
                <w:lang w:val="en-US"/>
              </w:rPr>
              <w:t xml:space="preserve"> et au regard des </w:t>
            </w:r>
            <w:proofErr w:type="spellStart"/>
            <w:r w:rsidRPr="005408C6">
              <w:rPr>
                <w:color w:val="000000"/>
                <w:lang w:val="en-US"/>
              </w:rPr>
              <w:t>critères</w:t>
            </w:r>
            <w:proofErr w:type="spellEnd"/>
            <w:r w:rsidRPr="005408C6">
              <w:rPr>
                <w:color w:val="000000"/>
                <w:lang w:val="en-US"/>
              </w:rPr>
              <w:t xml:space="preserve"> de </w:t>
            </w:r>
            <w:proofErr w:type="spellStart"/>
            <w:r w:rsidRPr="005408C6">
              <w:rPr>
                <w:color w:val="000000"/>
                <w:lang w:val="en-US"/>
              </w:rPr>
              <w:t>choix</w:t>
            </w:r>
            <w:proofErr w:type="spellEnd"/>
            <w:r w:rsidRPr="005408C6">
              <w:rPr>
                <w:color w:val="000000"/>
                <w:lang w:val="en-US"/>
              </w:rPr>
              <w:t xml:space="preserve"> </w:t>
            </w:r>
            <w:proofErr w:type="spellStart"/>
            <w:r w:rsidRPr="005408C6">
              <w:rPr>
                <w:color w:val="000000"/>
                <w:lang w:val="en-US"/>
              </w:rPr>
              <w:t>mentionnés</w:t>
            </w:r>
            <w:proofErr w:type="spellEnd"/>
            <w:r w:rsidRPr="005408C6">
              <w:rPr>
                <w:color w:val="000000"/>
                <w:lang w:val="en-US"/>
              </w:rPr>
              <w:t xml:space="preserve">, le Centre Hospitalier du Mans </w:t>
            </w:r>
            <w:proofErr w:type="spellStart"/>
            <w:r w:rsidRPr="005408C6">
              <w:rPr>
                <w:color w:val="000000"/>
                <w:lang w:val="en-US"/>
              </w:rPr>
              <w:t>pourra</w:t>
            </w:r>
            <w:proofErr w:type="spellEnd"/>
            <w:r w:rsidRPr="005408C6">
              <w:rPr>
                <w:color w:val="000000"/>
                <w:lang w:val="en-US"/>
              </w:rPr>
              <w:t xml:space="preserve"> engager </w:t>
            </w:r>
            <w:proofErr w:type="spellStart"/>
            <w:r w:rsidRPr="005408C6">
              <w:rPr>
                <w:color w:val="000000"/>
                <w:lang w:val="en-US"/>
              </w:rPr>
              <w:t>une</w:t>
            </w:r>
            <w:proofErr w:type="spellEnd"/>
            <w:r w:rsidRPr="005408C6">
              <w:rPr>
                <w:color w:val="000000"/>
                <w:lang w:val="en-US"/>
              </w:rPr>
              <w:t xml:space="preserve"> </w:t>
            </w:r>
            <w:proofErr w:type="spellStart"/>
            <w:r w:rsidRPr="005408C6">
              <w:rPr>
                <w:color w:val="000000"/>
                <w:lang w:val="en-US"/>
              </w:rPr>
              <w:t>négociation</w:t>
            </w:r>
            <w:proofErr w:type="spellEnd"/>
            <w:r w:rsidRPr="005408C6">
              <w:rPr>
                <w:color w:val="000000"/>
                <w:lang w:val="en-US"/>
              </w:rPr>
              <w:t xml:space="preserve"> </w:t>
            </w:r>
            <w:r w:rsidRPr="00E31D26">
              <w:rPr>
                <w:color w:val="FF0000"/>
                <w:lang w:val="en-US"/>
              </w:rPr>
              <w:t xml:space="preserve">avec </w:t>
            </w:r>
            <w:proofErr w:type="spellStart"/>
            <w:r w:rsidRPr="00E31D26">
              <w:rPr>
                <w:color w:val="FF0000"/>
                <w:lang w:val="en-US"/>
              </w:rPr>
              <w:t>l’ensemble</w:t>
            </w:r>
            <w:proofErr w:type="spellEnd"/>
            <w:r w:rsidRPr="00E31D26">
              <w:rPr>
                <w:color w:val="FF0000"/>
                <w:lang w:val="en-US"/>
              </w:rPr>
              <w:t xml:space="preserve"> des </w:t>
            </w:r>
            <w:proofErr w:type="spellStart"/>
            <w:r w:rsidRPr="00E31D26">
              <w:rPr>
                <w:color w:val="FF0000"/>
                <w:lang w:val="en-US"/>
              </w:rPr>
              <w:t>soumissionnaires</w:t>
            </w:r>
            <w:proofErr w:type="spellEnd"/>
            <w:r w:rsidRPr="00E31D26">
              <w:rPr>
                <w:color w:val="FF0000"/>
                <w:lang w:val="en-US"/>
              </w:rPr>
              <w:t xml:space="preserve"> </w:t>
            </w:r>
            <w:proofErr w:type="spellStart"/>
            <w:r w:rsidRPr="00E31D26">
              <w:rPr>
                <w:color w:val="FF0000"/>
                <w:lang w:val="en-US"/>
              </w:rPr>
              <w:t>ou</w:t>
            </w:r>
            <w:proofErr w:type="spellEnd"/>
            <w:r w:rsidRPr="00E31D26">
              <w:rPr>
                <w:color w:val="FF0000"/>
                <w:lang w:val="en-US"/>
              </w:rPr>
              <w:t xml:space="preserve"> les (3) </w:t>
            </w:r>
            <w:proofErr w:type="gramStart"/>
            <w:r w:rsidRPr="00E31D26">
              <w:rPr>
                <w:color w:val="FF0000"/>
                <w:lang w:val="en-US"/>
              </w:rPr>
              <w:t>premiers</w:t>
            </w:r>
            <w:proofErr w:type="gramEnd"/>
            <w:r w:rsidRPr="00E31D26">
              <w:rPr>
                <w:color w:val="FF0000"/>
                <w:lang w:val="en-US"/>
              </w:rPr>
              <w:t xml:space="preserve"> </w:t>
            </w:r>
            <w:proofErr w:type="spellStart"/>
            <w:r w:rsidRPr="005408C6">
              <w:rPr>
                <w:color w:val="000000"/>
                <w:lang w:val="en-US"/>
              </w:rPr>
              <w:t>ayant</w:t>
            </w:r>
            <w:proofErr w:type="spellEnd"/>
            <w:r w:rsidRPr="005408C6">
              <w:rPr>
                <w:color w:val="000000"/>
                <w:lang w:val="en-US"/>
              </w:rPr>
              <w:t xml:space="preserve"> </w:t>
            </w:r>
            <w:proofErr w:type="spellStart"/>
            <w:r w:rsidRPr="005408C6">
              <w:rPr>
                <w:color w:val="000000"/>
                <w:lang w:val="en-US"/>
              </w:rPr>
              <w:t>répondu</w:t>
            </w:r>
            <w:proofErr w:type="spellEnd"/>
            <w:r w:rsidRPr="005408C6">
              <w:rPr>
                <w:color w:val="000000"/>
                <w:lang w:val="en-US"/>
              </w:rPr>
              <w:t xml:space="preserve"> au </w:t>
            </w:r>
            <w:proofErr w:type="spellStart"/>
            <w:r w:rsidRPr="005408C6">
              <w:rPr>
                <w:color w:val="000000"/>
                <w:lang w:val="en-US"/>
              </w:rPr>
              <w:t>mieux</w:t>
            </w:r>
            <w:proofErr w:type="spellEnd"/>
            <w:r w:rsidRPr="005408C6">
              <w:rPr>
                <w:color w:val="000000"/>
                <w:lang w:val="en-US"/>
              </w:rPr>
              <w:t xml:space="preserve"> au </w:t>
            </w:r>
            <w:proofErr w:type="spellStart"/>
            <w:r w:rsidRPr="005408C6">
              <w:rPr>
                <w:color w:val="000000"/>
                <w:lang w:val="en-US"/>
              </w:rPr>
              <w:t>besoin</w:t>
            </w:r>
            <w:proofErr w:type="spellEnd"/>
            <w:r w:rsidRPr="005408C6">
              <w:rPr>
                <w:color w:val="000000"/>
                <w:lang w:val="en-US"/>
              </w:rPr>
              <w:t xml:space="preserve"> </w:t>
            </w:r>
            <w:proofErr w:type="spellStart"/>
            <w:r w:rsidRPr="005408C6">
              <w:rPr>
                <w:color w:val="000000"/>
                <w:lang w:val="en-US"/>
              </w:rPr>
              <w:t>exprimé</w:t>
            </w:r>
            <w:proofErr w:type="spellEnd"/>
            <w:r w:rsidRPr="005408C6">
              <w:rPr>
                <w:color w:val="000000"/>
                <w:lang w:val="en-US"/>
              </w:rPr>
              <w:t xml:space="preserve">, via la </w:t>
            </w:r>
            <w:proofErr w:type="spellStart"/>
            <w:r w:rsidRPr="005408C6">
              <w:rPr>
                <w:color w:val="000000"/>
                <w:lang w:val="en-US"/>
              </w:rPr>
              <w:t>plateforme</w:t>
            </w:r>
            <w:proofErr w:type="spellEnd"/>
            <w:r w:rsidRPr="005408C6">
              <w:rPr>
                <w:color w:val="000000"/>
                <w:lang w:val="en-US"/>
              </w:rPr>
              <w:t xml:space="preserve"> PLACE. </w:t>
            </w:r>
            <w:proofErr w:type="spellStart"/>
            <w:r w:rsidRPr="005408C6">
              <w:rPr>
                <w:color w:val="000000"/>
                <w:lang w:val="en-US"/>
              </w:rPr>
              <w:t>Cette</w:t>
            </w:r>
            <w:proofErr w:type="spellEnd"/>
            <w:r w:rsidRPr="005408C6">
              <w:rPr>
                <w:color w:val="000000"/>
                <w:lang w:val="en-US"/>
              </w:rPr>
              <w:t xml:space="preserve"> </w:t>
            </w:r>
            <w:proofErr w:type="spellStart"/>
            <w:r w:rsidRPr="005408C6">
              <w:rPr>
                <w:color w:val="000000"/>
                <w:lang w:val="en-US"/>
              </w:rPr>
              <w:t>négociation</w:t>
            </w:r>
            <w:proofErr w:type="spellEnd"/>
            <w:r w:rsidRPr="005408C6">
              <w:rPr>
                <w:color w:val="000000"/>
                <w:lang w:val="en-US"/>
              </w:rPr>
              <w:t xml:space="preserve"> </w:t>
            </w:r>
            <w:proofErr w:type="spellStart"/>
            <w:r w:rsidRPr="005408C6">
              <w:rPr>
                <w:color w:val="000000"/>
                <w:lang w:val="en-US"/>
              </w:rPr>
              <w:t>pourra</w:t>
            </w:r>
            <w:proofErr w:type="spellEnd"/>
            <w:r w:rsidRPr="005408C6">
              <w:rPr>
                <w:color w:val="000000"/>
                <w:lang w:val="en-US"/>
              </w:rPr>
              <w:t xml:space="preserve"> porter sur </w:t>
            </w:r>
            <w:proofErr w:type="spellStart"/>
            <w:r w:rsidRPr="005408C6">
              <w:rPr>
                <w:color w:val="000000"/>
                <w:lang w:val="en-US"/>
              </w:rPr>
              <w:t>tous</w:t>
            </w:r>
            <w:proofErr w:type="spellEnd"/>
            <w:r w:rsidRPr="005408C6">
              <w:rPr>
                <w:color w:val="000000"/>
                <w:lang w:val="en-US"/>
              </w:rPr>
              <w:t xml:space="preserve"> les </w:t>
            </w:r>
            <w:proofErr w:type="spellStart"/>
            <w:r w:rsidRPr="005408C6">
              <w:rPr>
                <w:color w:val="000000"/>
                <w:lang w:val="en-US"/>
              </w:rPr>
              <w:t>éléments</w:t>
            </w:r>
            <w:proofErr w:type="spellEnd"/>
            <w:r w:rsidRPr="005408C6">
              <w:rPr>
                <w:color w:val="000000"/>
                <w:lang w:val="en-US"/>
              </w:rPr>
              <w:t xml:space="preserve"> de </w:t>
            </w:r>
            <w:proofErr w:type="spellStart"/>
            <w:r w:rsidRPr="005408C6">
              <w:rPr>
                <w:color w:val="000000"/>
                <w:lang w:val="en-US"/>
              </w:rPr>
              <w:t>l'offre</w:t>
            </w:r>
            <w:proofErr w:type="spellEnd"/>
            <w:r w:rsidRPr="005408C6">
              <w:rPr>
                <w:color w:val="000000"/>
                <w:lang w:val="en-US"/>
              </w:rPr>
              <w:t xml:space="preserve">, </w:t>
            </w:r>
            <w:proofErr w:type="spellStart"/>
            <w:r w:rsidRPr="005408C6">
              <w:rPr>
                <w:color w:val="000000"/>
                <w:lang w:val="en-US"/>
              </w:rPr>
              <w:t>notamment</w:t>
            </w:r>
            <w:proofErr w:type="spellEnd"/>
            <w:r w:rsidRPr="005408C6">
              <w:rPr>
                <w:color w:val="000000"/>
                <w:lang w:val="en-US"/>
              </w:rPr>
              <w:t xml:space="preserve"> sur le prix.</w:t>
            </w:r>
          </w:p>
          <w:p w:rsidR="00095A08" w:rsidRPr="00502535" w:rsidRDefault="00095A08" w:rsidP="00095A08">
            <w:pPr>
              <w:shd w:val="clear" w:color="auto" w:fill="FFFFFF"/>
              <w:spacing w:after="60"/>
              <w:rPr>
                <w:lang w:val="en-US"/>
              </w:rPr>
            </w:pPr>
          </w:p>
          <w:p w:rsidR="00095A08" w:rsidRPr="00502535" w:rsidRDefault="00095A08" w:rsidP="00095A08">
            <w:pPr>
              <w:shd w:val="clear" w:color="auto" w:fill="FFFFFF"/>
              <w:spacing w:after="60"/>
              <w:rPr>
                <w:lang w:val="en-US"/>
              </w:rPr>
            </w:pPr>
            <w:r w:rsidRPr="005408C6">
              <w:rPr>
                <w:color w:val="000000"/>
                <w:lang w:val="en-US"/>
              </w:rPr>
              <w:t xml:space="preserve">Le </w:t>
            </w:r>
            <w:proofErr w:type="spellStart"/>
            <w:r w:rsidRPr="005408C6">
              <w:rPr>
                <w:color w:val="000000"/>
                <w:lang w:val="en-US"/>
              </w:rPr>
              <w:t>pouvoir</w:t>
            </w:r>
            <w:proofErr w:type="spellEnd"/>
            <w:r w:rsidRPr="005408C6">
              <w:rPr>
                <w:color w:val="000000"/>
                <w:lang w:val="en-US"/>
              </w:rPr>
              <w:t xml:space="preserve"> </w:t>
            </w:r>
            <w:proofErr w:type="spellStart"/>
            <w:r w:rsidRPr="005408C6">
              <w:rPr>
                <w:color w:val="000000"/>
                <w:lang w:val="en-US"/>
              </w:rPr>
              <w:t>adjudicateur</w:t>
            </w:r>
            <w:proofErr w:type="spellEnd"/>
            <w:r w:rsidRPr="005408C6">
              <w:rPr>
                <w:color w:val="000000"/>
                <w:lang w:val="en-US"/>
              </w:rPr>
              <w:t xml:space="preserve"> se </w:t>
            </w:r>
            <w:proofErr w:type="spellStart"/>
            <w:r w:rsidRPr="005408C6">
              <w:rPr>
                <w:color w:val="000000"/>
                <w:lang w:val="en-US"/>
              </w:rPr>
              <w:t>réserve</w:t>
            </w:r>
            <w:proofErr w:type="spellEnd"/>
            <w:r w:rsidRPr="005408C6">
              <w:rPr>
                <w:color w:val="000000"/>
                <w:lang w:val="en-US"/>
              </w:rPr>
              <w:t xml:space="preserve"> </w:t>
            </w:r>
            <w:proofErr w:type="spellStart"/>
            <w:r w:rsidRPr="005408C6">
              <w:rPr>
                <w:color w:val="000000"/>
                <w:lang w:val="en-US"/>
              </w:rPr>
              <w:t>toutefois</w:t>
            </w:r>
            <w:proofErr w:type="spellEnd"/>
            <w:r w:rsidRPr="005408C6">
              <w:rPr>
                <w:color w:val="000000"/>
                <w:lang w:val="en-US"/>
              </w:rPr>
              <w:t xml:space="preserve"> la </w:t>
            </w:r>
            <w:proofErr w:type="spellStart"/>
            <w:r w:rsidRPr="005408C6">
              <w:rPr>
                <w:color w:val="000000"/>
                <w:lang w:val="en-US"/>
              </w:rPr>
              <w:t>possibilité</w:t>
            </w:r>
            <w:proofErr w:type="spellEnd"/>
            <w:r w:rsidRPr="005408C6">
              <w:rPr>
                <w:color w:val="000000"/>
                <w:lang w:val="en-US"/>
              </w:rPr>
              <w:t xml:space="preserve"> </w:t>
            </w:r>
            <w:proofErr w:type="spellStart"/>
            <w:r w:rsidRPr="005408C6">
              <w:rPr>
                <w:color w:val="000000"/>
                <w:lang w:val="en-US"/>
              </w:rPr>
              <w:t>d’attribuer</w:t>
            </w:r>
            <w:proofErr w:type="spellEnd"/>
            <w:r w:rsidRPr="005408C6">
              <w:rPr>
                <w:color w:val="000000"/>
                <w:lang w:val="en-US"/>
              </w:rPr>
              <w:t xml:space="preserve"> le </w:t>
            </w:r>
            <w:proofErr w:type="spellStart"/>
            <w:r w:rsidRPr="005408C6">
              <w:rPr>
                <w:color w:val="000000"/>
                <w:lang w:val="en-US"/>
              </w:rPr>
              <w:t>marché</w:t>
            </w:r>
            <w:proofErr w:type="spellEnd"/>
            <w:r w:rsidRPr="005408C6">
              <w:rPr>
                <w:color w:val="000000"/>
                <w:lang w:val="en-US"/>
              </w:rPr>
              <w:t xml:space="preserve"> sur la base des </w:t>
            </w:r>
            <w:proofErr w:type="spellStart"/>
            <w:r w:rsidRPr="005408C6">
              <w:rPr>
                <w:color w:val="000000"/>
                <w:lang w:val="en-US"/>
              </w:rPr>
              <w:t>offres</w:t>
            </w:r>
            <w:proofErr w:type="spellEnd"/>
            <w:r w:rsidRPr="005408C6">
              <w:rPr>
                <w:color w:val="000000"/>
                <w:lang w:val="en-US"/>
              </w:rPr>
              <w:t xml:space="preserve"> </w:t>
            </w:r>
            <w:proofErr w:type="spellStart"/>
            <w:r w:rsidRPr="005408C6">
              <w:rPr>
                <w:color w:val="000000"/>
                <w:lang w:val="en-US"/>
              </w:rPr>
              <w:t>initiales</w:t>
            </w:r>
            <w:proofErr w:type="spellEnd"/>
            <w:r w:rsidRPr="005408C6">
              <w:rPr>
                <w:color w:val="000000"/>
                <w:lang w:val="en-US"/>
              </w:rPr>
              <w:t xml:space="preserve"> sans </w:t>
            </w:r>
            <w:proofErr w:type="spellStart"/>
            <w:r w:rsidRPr="005408C6">
              <w:rPr>
                <w:color w:val="000000"/>
                <w:lang w:val="en-US"/>
              </w:rPr>
              <w:t>négociation</w:t>
            </w:r>
            <w:proofErr w:type="spellEnd"/>
            <w:r w:rsidRPr="005408C6">
              <w:rPr>
                <w:color w:val="000000"/>
                <w:lang w:val="en-US"/>
              </w:rPr>
              <w:t>.</w:t>
            </w:r>
          </w:p>
          <w:p w:rsidR="00095A08" w:rsidRPr="00502535" w:rsidRDefault="00095A08" w:rsidP="00095A08">
            <w:pPr>
              <w:shd w:val="clear" w:color="auto" w:fill="FFFFFF"/>
              <w:spacing w:after="60"/>
              <w:rPr>
                <w:lang w:val="en-US"/>
              </w:rPr>
            </w:pPr>
          </w:p>
          <w:p w:rsidR="00095A08" w:rsidRPr="00502535" w:rsidRDefault="00095A08" w:rsidP="00095A08">
            <w:pPr>
              <w:shd w:val="clear" w:color="auto" w:fill="FFFFFF"/>
              <w:spacing w:after="60"/>
              <w:rPr>
                <w:lang w:val="en-US"/>
              </w:rPr>
            </w:pPr>
            <w:r w:rsidRPr="005408C6">
              <w:rPr>
                <w:color w:val="000000"/>
                <w:lang w:val="en-US"/>
              </w:rPr>
              <w:t xml:space="preserve">La </w:t>
            </w:r>
            <w:proofErr w:type="spellStart"/>
            <w:r w:rsidRPr="005408C6">
              <w:rPr>
                <w:color w:val="000000"/>
                <w:lang w:val="en-US"/>
              </w:rPr>
              <w:t>négociation</w:t>
            </w:r>
            <w:proofErr w:type="spellEnd"/>
            <w:r w:rsidRPr="005408C6">
              <w:rPr>
                <w:color w:val="000000"/>
                <w:lang w:val="en-US"/>
              </w:rPr>
              <w:t xml:space="preserve"> </w:t>
            </w:r>
            <w:proofErr w:type="spellStart"/>
            <w:r w:rsidRPr="005408C6">
              <w:rPr>
                <w:color w:val="000000"/>
                <w:lang w:val="en-US"/>
              </w:rPr>
              <w:t>peut</w:t>
            </w:r>
            <w:proofErr w:type="spellEnd"/>
            <w:r w:rsidRPr="005408C6">
              <w:rPr>
                <w:color w:val="000000"/>
                <w:lang w:val="en-US"/>
              </w:rPr>
              <w:t xml:space="preserve"> se </w:t>
            </w:r>
            <w:proofErr w:type="spellStart"/>
            <w:r w:rsidRPr="005408C6">
              <w:rPr>
                <w:color w:val="000000"/>
                <w:lang w:val="en-US"/>
              </w:rPr>
              <w:t>dérouler</w:t>
            </w:r>
            <w:proofErr w:type="spellEnd"/>
            <w:r w:rsidRPr="005408C6">
              <w:rPr>
                <w:color w:val="000000"/>
                <w:lang w:val="en-US"/>
              </w:rPr>
              <w:t xml:space="preserve"> en phases </w:t>
            </w:r>
            <w:proofErr w:type="spellStart"/>
            <w:r w:rsidRPr="005408C6">
              <w:rPr>
                <w:color w:val="000000"/>
                <w:lang w:val="en-US"/>
              </w:rPr>
              <w:t>successives</w:t>
            </w:r>
            <w:proofErr w:type="spellEnd"/>
            <w:r w:rsidRPr="005408C6">
              <w:rPr>
                <w:color w:val="000000"/>
                <w:lang w:val="en-US"/>
              </w:rPr>
              <w:t xml:space="preserve"> à </w:t>
            </w:r>
            <w:proofErr w:type="spellStart"/>
            <w:r w:rsidRPr="005408C6">
              <w:rPr>
                <w:color w:val="000000"/>
                <w:lang w:val="en-US"/>
              </w:rPr>
              <w:t>l'issue</w:t>
            </w:r>
            <w:proofErr w:type="spellEnd"/>
            <w:r w:rsidRPr="005408C6">
              <w:rPr>
                <w:color w:val="000000"/>
                <w:lang w:val="en-US"/>
              </w:rPr>
              <w:t xml:space="preserve"> </w:t>
            </w:r>
            <w:proofErr w:type="spellStart"/>
            <w:r w:rsidRPr="005408C6">
              <w:rPr>
                <w:color w:val="000000"/>
                <w:lang w:val="en-US"/>
              </w:rPr>
              <w:t>desquelles</w:t>
            </w:r>
            <w:proofErr w:type="spellEnd"/>
            <w:r w:rsidRPr="005408C6">
              <w:rPr>
                <w:color w:val="000000"/>
                <w:lang w:val="en-US"/>
              </w:rPr>
              <w:t xml:space="preserve"> des </w:t>
            </w:r>
            <w:proofErr w:type="spellStart"/>
            <w:r w:rsidRPr="005408C6">
              <w:rPr>
                <w:color w:val="000000"/>
                <w:lang w:val="en-US"/>
              </w:rPr>
              <w:t>candidats</w:t>
            </w:r>
            <w:proofErr w:type="spellEnd"/>
            <w:r w:rsidRPr="005408C6">
              <w:rPr>
                <w:color w:val="000000"/>
                <w:lang w:val="en-US"/>
              </w:rPr>
              <w:t xml:space="preserve"> </w:t>
            </w:r>
            <w:proofErr w:type="spellStart"/>
            <w:r w:rsidRPr="005408C6">
              <w:rPr>
                <w:color w:val="000000"/>
                <w:lang w:val="en-US"/>
              </w:rPr>
              <w:t>sont</w:t>
            </w:r>
            <w:proofErr w:type="spellEnd"/>
            <w:r w:rsidRPr="005408C6">
              <w:rPr>
                <w:color w:val="000000"/>
                <w:lang w:val="en-US"/>
              </w:rPr>
              <w:t xml:space="preserve"> </w:t>
            </w:r>
            <w:proofErr w:type="spellStart"/>
            <w:r w:rsidRPr="005408C6">
              <w:rPr>
                <w:color w:val="000000"/>
                <w:lang w:val="en-US"/>
              </w:rPr>
              <w:t>exclus</w:t>
            </w:r>
            <w:proofErr w:type="spellEnd"/>
            <w:r w:rsidRPr="005408C6">
              <w:rPr>
                <w:color w:val="000000"/>
                <w:lang w:val="en-US"/>
              </w:rPr>
              <w:t xml:space="preserve"> de la </w:t>
            </w:r>
            <w:proofErr w:type="spellStart"/>
            <w:r w:rsidRPr="005408C6">
              <w:rPr>
                <w:color w:val="000000"/>
                <w:lang w:val="en-US"/>
              </w:rPr>
              <w:t>négociation</w:t>
            </w:r>
            <w:proofErr w:type="spellEnd"/>
            <w:r w:rsidRPr="005408C6">
              <w:rPr>
                <w:color w:val="000000"/>
                <w:lang w:val="en-US"/>
              </w:rPr>
              <w:t xml:space="preserve">. La </w:t>
            </w:r>
            <w:proofErr w:type="spellStart"/>
            <w:r w:rsidRPr="005408C6">
              <w:rPr>
                <w:color w:val="000000"/>
                <w:lang w:val="en-US"/>
              </w:rPr>
              <w:t>négociation</w:t>
            </w:r>
            <w:proofErr w:type="spellEnd"/>
            <w:r w:rsidRPr="005408C6">
              <w:rPr>
                <w:color w:val="000000"/>
                <w:lang w:val="en-US"/>
              </w:rPr>
              <w:t xml:space="preserve"> finale </w:t>
            </w:r>
            <w:proofErr w:type="spellStart"/>
            <w:r w:rsidRPr="005408C6">
              <w:rPr>
                <w:color w:val="000000"/>
                <w:lang w:val="en-US"/>
              </w:rPr>
              <w:t>peut</w:t>
            </w:r>
            <w:proofErr w:type="spellEnd"/>
            <w:r w:rsidRPr="005408C6">
              <w:rPr>
                <w:color w:val="000000"/>
                <w:lang w:val="en-US"/>
              </w:rPr>
              <w:t xml:space="preserve"> </w:t>
            </w:r>
            <w:proofErr w:type="spellStart"/>
            <w:r w:rsidRPr="005408C6">
              <w:rPr>
                <w:color w:val="000000"/>
                <w:lang w:val="en-US"/>
              </w:rPr>
              <w:t>ainsi</w:t>
            </w:r>
            <w:proofErr w:type="spellEnd"/>
            <w:r w:rsidRPr="005408C6">
              <w:rPr>
                <w:color w:val="000000"/>
                <w:lang w:val="en-US"/>
              </w:rPr>
              <w:t xml:space="preserve"> se </w:t>
            </w:r>
            <w:proofErr w:type="spellStart"/>
            <w:r w:rsidRPr="005408C6">
              <w:rPr>
                <w:color w:val="000000"/>
                <w:lang w:val="en-US"/>
              </w:rPr>
              <w:t>dérouler</w:t>
            </w:r>
            <w:proofErr w:type="spellEnd"/>
            <w:r w:rsidRPr="005408C6">
              <w:rPr>
                <w:color w:val="000000"/>
                <w:lang w:val="en-US"/>
              </w:rPr>
              <w:t xml:space="preserve"> avec la </w:t>
            </w:r>
            <w:proofErr w:type="spellStart"/>
            <w:r w:rsidRPr="005408C6">
              <w:rPr>
                <w:color w:val="000000"/>
                <w:lang w:val="en-US"/>
              </w:rPr>
              <w:t>ou</w:t>
            </w:r>
            <w:proofErr w:type="spellEnd"/>
            <w:r w:rsidRPr="005408C6">
              <w:rPr>
                <w:color w:val="000000"/>
                <w:lang w:val="en-US"/>
              </w:rPr>
              <w:t xml:space="preserve"> les </w:t>
            </w:r>
            <w:proofErr w:type="spellStart"/>
            <w:r w:rsidRPr="005408C6">
              <w:rPr>
                <w:color w:val="000000"/>
                <w:lang w:val="en-US"/>
              </w:rPr>
              <w:t>seules</w:t>
            </w:r>
            <w:proofErr w:type="spellEnd"/>
            <w:r w:rsidRPr="005408C6">
              <w:rPr>
                <w:color w:val="000000"/>
                <w:lang w:val="en-US"/>
              </w:rPr>
              <w:t xml:space="preserve"> </w:t>
            </w:r>
            <w:proofErr w:type="spellStart"/>
            <w:r w:rsidRPr="005408C6">
              <w:rPr>
                <w:color w:val="000000"/>
                <w:lang w:val="en-US"/>
              </w:rPr>
              <w:t>entreprises</w:t>
            </w:r>
            <w:proofErr w:type="spellEnd"/>
            <w:r w:rsidRPr="005408C6">
              <w:rPr>
                <w:color w:val="000000"/>
                <w:lang w:val="en-US"/>
              </w:rPr>
              <w:t xml:space="preserve"> </w:t>
            </w:r>
            <w:proofErr w:type="spellStart"/>
            <w:r w:rsidRPr="005408C6">
              <w:rPr>
                <w:color w:val="000000"/>
                <w:lang w:val="en-US"/>
              </w:rPr>
              <w:t>ayant</w:t>
            </w:r>
            <w:proofErr w:type="spellEnd"/>
            <w:r w:rsidRPr="005408C6">
              <w:rPr>
                <w:color w:val="000000"/>
                <w:lang w:val="en-US"/>
              </w:rPr>
              <w:t xml:space="preserve"> </w:t>
            </w:r>
            <w:proofErr w:type="spellStart"/>
            <w:r w:rsidRPr="005408C6">
              <w:rPr>
                <w:color w:val="000000"/>
                <w:lang w:val="en-US"/>
              </w:rPr>
              <w:t>produit</w:t>
            </w:r>
            <w:proofErr w:type="spellEnd"/>
            <w:r w:rsidRPr="005408C6">
              <w:rPr>
                <w:color w:val="000000"/>
                <w:lang w:val="en-US"/>
              </w:rPr>
              <w:t xml:space="preserve"> l' (les) </w:t>
            </w:r>
            <w:proofErr w:type="spellStart"/>
            <w:r w:rsidRPr="005408C6">
              <w:rPr>
                <w:color w:val="000000"/>
                <w:lang w:val="en-US"/>
              </w:rPr>
              <w:t>offre</w:t>
            </w:r>
            <w:proofErr w:type="spellEnd"/>
            <w:r w:rsidRPr="005408C6">
              <w:rPr>
                <w:color w:val="000000"/>
                <w:lang w:val="en-US"/>
              </w:rPr>
              <w:t xml:space="preserve">(s) </w:t>
            </w:r>
            <w:proofErr w:type="spellStart"/>
            <w:r w:rsidRPr="005408C6">
              <w:rPr>
                <w:color w:val="000000"/>
                <w:lang w:val="en-US"/>
              </w:rPr>
              <w:t>économiquement</w:t>
            </w:r>
            <w:proofErr w:type="spellEnd"/>
            <w:r w:rsidRPr="005408C6">
              <w:rPr>
                <w:color w:val="000000"/>
                <w:lang w:val="en-US"/>
              </w:rPr>
              <w:t xml:space="preserve"> la plus </w:t>
            </w:r>
            <w:proofErr w:type="spellStart"/>
            <w:r w:rsidRPr="005408C6">
              <w:rPr>
                <w:color w:val="000000"/>
                <w:lang w:val="en-US"/>
              </w:rPr>
              <w:t>avantageuse</w:t>
            </w:r>
            <w:proofErr w:type="spellEnd"/>
            <w:r w:rsidRPr="005408C6">
              <w:rPr>
                <w:color w:val="000000"/>
                <w:lang w:val="en-US"/>
              </w:rPr>
              <w:t xml:space="preserve"> au regard des </w:t>
            </w:r>
            <w:proofErr w:type="spellStart"/>
            <w:r w:rsidRPr="005408C6">
              <w:rPr>
                <w:color w:val="000000"/>
                <w:lang w:val="en-US"/>
              </w:rPr>
              <w:t>critères</w:t>
            </w:r>
            <w:proofErr w:type="spellEnd"/>
            <w:r w:rsidRPr="005408C6">
              <w:rPr>
                <w:color w:val="000000"/>
                <w:lang w:val="en-US"/>
              </w:rPr>
              <w:t xml:space="preserve"> de </w:t>
            </w:r>
            <w:proofErr w:type="spellStart"/>
            <w:r w:rsidRPr="005408C6">
              <w:rPr>
                <w:color w:val="000000"/>
                <w:lang w:val="en-US"/>
              </w:rPr>
              <w:t>jugement</w:t>
            </w:r>
            <w:proofErr w:type="spellEnd"/>
            <w:r w:rsidRPr="005408C6">
              <w:rPr>
                <w:color w:val="000000"/>
                <w:lang w:val="en-US"/>
              </w:rPr>
              <w:t xml:space="preserve"> des </w:t>
            </w:r>
            <w:proofErr w:type="spellStart"/>
            <w:r w:rsidRPr="005408C6">
              <w:rPr>
                <w:color w:val="000000"/>
                <w:lang w:val="en-US"/>
              </w:rPr>
              <w:t>offres</w:t>
            </w:r>
            <w:proofErr w:type="spellEnd"/>
            <w:r w:rsidRPr="005408C6">
              <w:rPr>
                <w:color w:val="000000"/>
                <w:lang w:val="en-US"/>
              </w:rPr>
              <w:t>.</w:t>
            </w:r>
          </w:p>
        </w:tc>
      </w:tr>
      <w:tr w:rsidR="00095A08" w:rsidTr="00095A08">
        <w:trPr>
          <w:trHeight w:val="57"/>
        </w:trPr>
        <w:tc>
          <w:tcPr>
            <w:tcW w:w="1161" w:type="dxa"/>
            <w:shd w:val="clear" w:color="auto" w:fill="FFFFFF"/>
            <w:vAlign w:val="center"/>
          </w:tcPr>
          <w:p w:rsidR="00095A08" w:rsidRPr="0035315A" w:rsidRDefault="00B5607F" w:rsidP="00095A08">
            <w:pPr>
              <w:shd w:val="clear" w:color="auto" w:fill="FFFFFF"/>
              <w:spacing w:after="60"/>
              <w:jc w:val="center"/>
              <w:rPr>
                <w:rFonts w:cs="Times New Roman"/>
                <w:lang w:val="fr-FR"/>
              </w:rPr>
            </w:pPr>
            <w:r w:rsidRPr="00D03ABA">
              <w:rPr>
                <w:noProof/>
                <w:lang w:val="fr-FR" w:eastAsia="fr-FR"/>
              </w:rPr>
              <w:drawing>
                <wp:inline distT="0" distB="0" distL="0" distR="0">
                  <wp:extent cx="499745" cy="499745"/>
                  <wp:effectExtent l="0" t="0" r="0" b="0"/>
                  <wp:docPr id="11" name="Graphique 11" descr="Appareil photo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1" descr="Appareil photo avec un remplissage uni"/>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499745" cy="499745"/>
                          </a:xfrm>
                          <a:prstGeom prst="rect">
                            <a:avLst/>
                          </a:prstGeom>
                          <a:noFill/>
                          <a:ln>
                            <a:noFill/>
                          </a:ln>
                        </pic:spPr>
                      </pic:pic>
                    </a:graphicData>
                  </a:graphic>
                </wp:inline>
              </w:drawing>
            </w:r>
          </w:p>
        </w:tc>
        <w:tc>
          <w:tcPr>
            <w:tcW w:w="8904" w:type="dxa"/>
            <w:shd w:val="clear" w:color="auto" w:fill="FFFFFF"/>
            <w:vAlign w:val="center"/>
          </w:tcPr>
          <w:p w:rsidR="00095A08" w:rsidRDefault="00095A08" w:rsidP="00095A08">
            <w:pPr>
              <w:shd w:val="clear" w:color="auto" w:fill="FFFFFF"/>
              <w:spacing w:after="60"/>
            </w:pPr>
            <w:r>
              <w:t>La visite du site est obligatoire.</w:t>
            </w:r>
          </w:p>
        </w:tc>
      </w:tr>
      <w:tr w:rsidR="00095A08" w:rsidRPr="005F1764" w:rsidTr="00095A08">
        <w:trPr>
          <w:trHeight w:val="57"/>
        </w:trPr>
        <w:tc>
          <w:tcPr>
            <w:tcW w:w="1161" w:type="dxa"/>
            <w:shd w:val="clear" w:color="auto" w:fill="FFFFFF"/>
            <w:vAlign w:val="center"/>
          </w:tcPr>
          <w:p w:rsidR="00095A08" w:rsidRPr="0035315A" w:rsidRDefault="00B5607F" w:rsidP="00095A08">
            <w:pPr>
              <w:shd w:val="clear" w:color="auto" w:fill="FFFFFF"/>
              <w:spacing w:after="60"/>
              <w:jc w:val="center"/>
              <w:rPr>
                <w:rFonts w:eastAsia="Times New Roman" w:cs="Times New Roman"/>
                <w:noProof/>
                <w:szCs w:val="24"/>
                <w:lang w:val="fr-FR"/>
              </w:rPr>
            </w:pPr>
            <w:r w:rsidRPr="00D03ABA">
              <w:rPr>
                <w:noProof/>
                <w:lang w:val="fr-FR" w:eastAsia="fr-FR"/>
              </w:rPr>
              <w:drawing>
                <wp:inline distT="0" distB="0" distL="0" distR="0">
                  <wp:extent cx="457200" cy="457200"/>
                  <wp:effectExtent l="0" t="0" r="0" b="0"/>
                  <wp:docPr id="12" name="Graphique 12" descr="Aléatoir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2" descr="Aléatoire avec un remplissage uni"/>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457200" cy="457200"/>
                          </a:xfrm>
                          <a:prstGeom prst="rect">
                            <a:avLst/>
                          </a:prstGeom>
                          <a:noFill/>
                          <a:ln>
                            <a:noFill/>
                          </a:ln>
                        </pic:spPr>
                      </pic:pic>
                    </a:graphicData>
                  </a:graphic>
                </wp:inline>
              </w:drawing>
            </w:r>
          </w:p>
        </w:tc>
        <w:tc>
          <w:tcPr>
            <w:tcW w:w="8904" w:type="dxa"/>
            <w:shd w:val="clear" w:color="auto" w:fill="FFFFFF"/>
            <w:vAlign w:val="center"/>
          </w:tcPr>
          <w:p w:rsidR="00095A08" w:rsidRDefault="00095A08" w:rsidP="00095A08">
            <w:pPr>
              <w:shd w:val="clear" w:color="auto" w:fill="FFFFFF"/>
              <w:spacing w:after="60"/>
              <w:rPr>
                <w:rFonts w:eastAsia="Times New Roman" w:cs="Times New Roman"/>
                <w:szCs w:val="24"/>
                <w:lang w:val="fr-FR"/>
              </w:rPr>
            </w:pPr>
            <w:r>
              <w:rPr>
                <w:rFonts w:eastAsia="Times New Roman" w:cs="Times New Roman"/>
                <w:szCs w:val="24"/>
                <w:lang w:val="fr-FR"/>
              </w:rPr>
              <w:t>Aucune variante</w:t>
            </w:r>
            <w:r w:rsidRPr="00FB6397">
              <w:rPr>
                <w:rFonts w:eastAsia="Times New Roman" w:cs="Times New Roman"/>
                <w:szCs w:val="24"/>
                <w:lang w:val="fr-FR"/>
              </w:rPr>
              <w:t xml:space="preserve"> </w:t>
            </w:r>
            <w:r>
              <w:rPr>
                <w:rFonts w:eastAsia="Times New Roman" w:cs="Times New Roman"/>
                <w:szCs w:val="24"/>
                <w:lang w:val="fr-FR"/>
              </w:rPr>
              <w:t>exigée n’est prévue.</w:t>
            </w:r>
          </w:p>
          <w:p w:rsidR="00095A08" w:rsidRDefault="00095A08" w:rsidP="00095A08">
            <w:pPr>
              <w:shd w:val="clear" w:color="auto" w:fill="FFFFFF"/>
              <w:spacing w:after="60"/>
              <w:rPr>
                <w:rFonts w:eastAsia="Times New Roman" w:cs="Times New Roman"/>
                <w:szCs w:val="24"/>
                <w:lang w:val="fr-FR"/>
              </w:rPr>
            </w:pPr>
            <w:r>
              <w:rPr>
                <w:rFonts w:eastAsia="Times New Roman" w:cs="Times New Roman"/>
                <w:szCs w:val="24"/>
                <w:lang w:val="fr-FR"/>
              </w:rPr>
              <w:t>Aucune variante</w:t>
            </w:r>
            <w:r w:rsidRPr="00FB6397">
              <w:rPr>
                <w:rFonts w:eastAsia="Times New Roman" w:cs="Times New Roman"/>
                <w:szCs w:val="24"/>
                <w:lang w:val="fr-FR"/>
              </w:rPr>
              <w:t xml:space="preserve"> </w:t>
            </w:r>
            <w:r>
              <w:rPr>
                <w:rFonts w:eastAsia="Times New Roman" w:cs="Times New Roman"/>
                <w:szCs w:val="24"/>
                <w:lang w:val="fr-FR"/>
              </w:rPr>
              <w:t>autorisée n’est prévue.</w:t>
            </w:r>
          </w:p>
          <w:p w:rsidR="00095A08" w:rsidRPr="005F1764" w:rsidRDefault="00095A08" w:rsidP="00095A08">
            <w:pPr>
              <w:shd w:val="clear" w:color="auto" w:fill="FFFFFF"/>
              <w:spacing w:after="60"/>
              <w:rPr>
                <w:rFonts w:eastAsia="Times New Roman" w:cs="Times New Roman"/>
                <w:szCs w:val="24"/>
                <w:lang w:val="fr-FR"/>
              </w:rPr>
            </w:pPr>
            <w:r>
              <w:rPr>
                <w:rFonts w:eastAsia="Times New Roman" w:cs="Times New Roman"/>
                <w:szCs w:val="24"/>
                <w:lang w:val="fr-FR"/>
              </w:rPr>
              <w:t>Aucune variante</w:t>
            </w:r>
            <w:r w:rsidRPr="00FB6397">
              <w:rPr>
                <w:rFonts w:eastAsia="Times New Roman" w:cs="Times New Roman"/>
                <w:szCs w:val="24"/>
                <w:lang w:val="fr-FR"/>
              </w:rPr>
              <w:t xml:space="preserve"> facultative</w:t>
            </w:r>
            <w:r>
              <w:rPr>
                <w:rFonts w:eastAsia="Times New Roman" w:cs="Times New Roman"/>
                <w:szCs w:val="24"/>
                <w:lang w:val="fr-FR"/>
              </w:rPr>
              <w:t xml:space="preserve"> n’est prévue.</w:t>
            </w:r>
          </w:p>
        </w:tc>
      </w:tr>
      <w:tr w:rsidR="00095A08" w:rsidRPr="00897934" w:rsidTr="00095A08">
        <w:trPr>
          <w:trHeight w:val="57"/>
        </w:trPr>
        <w:tc>
          <w:tcPr>
            <w:tcW w:w="1161" w:type="dxa"/>
            <w:shd w:val="clear" w:color="auto" w:fill="FFFFFF"/>
            <w:vAlign w:val="center"/>
          </w:tcPr>
          <w:p w:rsidR="00095A08" w:rsidRPr="0035315A" w:rsidRDefault="00B5607F" w:rsidP="00095A08">
            <w:pPr>
              <w:shd w:val="clear" w:color="auto" w:fill="FFFFFF"/>
              <w:spacing w:after="60"/>
              <w:jc w:val="center"/>
              <w:rPr>
                <w:rFonts w:eastAsia="Times New Roman" w:cs="Times New Roman"/>
                <w:noProof/>
                <w:szCs w:val="24"/>
                <w:lang w:val="fr-FR"/>
              </w:rPr>
            </w:pPr>
            <w:r w:rsidRPr="00D03ABA">
              <w:rPr>
                <w:noProof/>
                <w:lang w:val="fr-FR" w:eastAsia="fr-FR"/>
              </w:rPr>
              <w:drawing>
                <wp:inline distT="0" distB="0" distL="0" distR="0">
                  <wp:extent cx="488950" cy="488950"/>
                  <wp:effectExtent l="0" t="0" r="0" b="0"/>
                  <wp:docPr id="13" name="Graphique 13" descr="Paramètre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3" descr="Paramètres avec un remplissage uni"/>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488950" cy="488950"/>
                          </a:xfrm>
                          <a:prstGeom prst="rect">
                            <a:avLst/>
                          </a:prstGeom>
                          <a:noFill/>
                          <a:ln>
                            <a:noFill/>
                          </a:ln>
                        </pic:spPr>
                      </pic:pic>
                    </a:graphicData>
                  </a:graphic>
                </wp:inline>
              </w:drawing>
            </w:r>
          </w:p>
        </w:tc>
        <w:tc>
          <w:tcPr>
            <w:tcW w:w="8904" w:type="dxa"/>
            <w:shd w:val="clear" w:color="auto" w:fill="FFFFFF"/>
            <w:vAlign w:val="center"/>
          </w:tcPr>
          <w:p w:rsidR="00095A08" w:rsidRPr="00897934" w:rsidRDefault="00095A08" w:rsidP="00095A08">
            <w:pPr>
              <w:shd w:val="clear" w:color="auto" w:fill="FFFFFF"/>
              <w:spacing w:after="60"/>
              <w:rPr>
                <w:rFonts w:eastAsia="Times New Roman" w:cs="Times New Roman"/>
                <w:szCs w:val="24"/>
              </w:rPr>
            </w:pPr>
            <w:r>
              <w:rPr>
                <w:rFonts w:eastAsia="Times New Roman" w:cs="Times New Roman"/>
                <w:szCs w:val="24"/>
              </w:rPr>
              <w:t>La consultation ne comporte pas de prestation supplémentaire éventuelle facultative.</w:t>
            </w:r>
          </w:p>
          <w:p w:rsidR="00095A08" w:rsidRPr="00897934" w:rsidRDefault="00095A08" w:rsidP="00095A08">
            <w:pPr>
              <w:shd w:val="clear" w:color="auto" w:fill="FFFFFF"/>
              <w:spacing w:after="60"/>
              <w:rPr>
                <w:rFonts w:eastAsia="Times New Roman" w:cs="Times New Roman"/>
                <w:szCs w:val="24"/>
              </w:rPr>
            </w:pPr>
            <w:r>
              <w:rPr>
                <w:rFonts w:eastAsia="Times New Roman" w:cs="Times New Roman"/>
                <w:szCs w:val="24"/>
              </w:rPr>
              <w:t>La consultation ne comporte pas de prestation supplémentaire éventuelle obligatoire.</w:t>
            </w:r>
          </w:p>
        </w:tc>
      </w:tr>
      <w:tr w:rsidR="00095A08" w:rsidRPr="00897934" w:rsidTr="00095A08">
        <w:trPr>
          <w:trHeight w:val="57"/>
        </w:trPr>
        <w:tc>
          <w:tcPr>
            <w:tcW w:w="1161" w:type="dxa"/>
            <w:shd w:val="clear" w:color="auto" w:fill="FFFFFF"/>
            <w:vAlign w:val="center"/>
          </w:tcPr>
          <w:p w:rsidR="00095A08" w:rsidRPr="0035315A" w:rsidRDefault="00B5607F" w:rsidP="00095A08">
            <w:pPr>
              <w:shd w:val="clear" w:color="auto" w:fill="FFFFFF"/>
              <w:spacing w:after="60"/>
              <w:jc w:val="center"/>
              <w:rPr>
                <w:rFonts w:eastAsia="Times New Roman" w:cs="Times New Roman"/>
                <w:noProof/>
                <w:szCs w:val="24"/>
                <w:lang w:val="fr-FR"/>
              </w:rPr>
            </w:pPr>
            <w:r w:rsidRPr="00D03ABA">
              <w:rPr>
                <w:noProof/>
                <w:lang w:val="fr-FR" w:eastAsia="fr-FR"/>
              </w:rPr>
              <w:drawing>
                <wp:inline distT="0" distB="0" distL="0" distR="0">
                  <wp:extent cx="488950" cy="488950"/>
                  <wp:effectExtent l="0" t="0" r="0" b="0"/>
                  <wp:docPr id="14" name="Graphique 18" descr="Etherne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8" descr="Ethernet avec un remplissage uni"/>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488950" cy="488950"/>
                          </a:xfrm>
                          <a:prstGeom prst="rect">
                            <a:avLst/>
                          </a:prstGeom>
                          <a:noFill/>
                          <a:ln>
                            <a:noFill/>
                          </a:ln>
                        </pic:spPr>
                      </pic:pic>
                    </a:graphicData>
                  </a:graphic>
                </wp:inline>
              </w:drawing>
            </w:r>
          </w:p>
        </w:tc>
        <w:tc>
          <w:tcPr>
            <w:tcW w:w="8904" w:type="dxa"/>
            <w:shd w:val="clear" w:color="auto" w:fill="FFFFFF"/>
            <w:vAlign w:val="center"/>
          </w:tcPr>
          <w:p w:rsidR="00095A08" w:rsidRPr="00897934" w:rsidRDefault="00095A08" w:rsidP="00095A08">
            <w:pPr>
              <w:shd w:val="clear" w:color="auto" w:fill="FFFFFF"/>
              <w:spacing w:after="60"/>
              <w:rPr>
                <w:rFonts w:eastAsia="Times New Roman" w:cs="Times New Roman"/>
                <w:szCs w:val="24"/>
              </w:rPr>
            </w:pPr>
            <w:r w:rsidRPr="00897934">
              <w:rPr>
                <w:rFonts w:eastAsia="Times New Roman" w:cs="Times New Roman"/>
                <w:szCs w:val="24"/>
              </w:rPr>
              <w:t>Code CPV principal d</w:t>
            </w:r>
            <w:r>
              <w:rPr>
                <w:rFonts w:eastAsia="Times New Roman" w:cs="Times New Roman"/>
                <w:szCs w:val="24"/>
              </w:rPr>
              <w:t xml:space="preserve">e la consultation </w:t>
            </w:r>
            <w:r w:rsidRPr="00897934">
              <w:rPr>
                <w:rFonts w:eastAsia="Times New Roman" w:cs="Times New Roman"/>
                <w:szCs w:val="24"/>
              </w:rPr>
              <w:t xml:space="preserve">: </w:t>
            </w:r>
            <w:r w:rsidRPr="00897934">
              <w:rPr>
                <w:rFonts w:eastAsia="Times New Roman" w:cs="Times New Roman"/>
                <w:color w:val="000000"/>
                <w:szCs w:val="24"/>
              </w:rPr>
              <w:t>45310000-3</w:t>
            </w:r>
            <w:r>
              <w:rPr>
                <w:rFonts w:eastAsia="Times New Roman" w:cs="Times New Roman"/>
                <w:szCs w:val="24"/>
              </w:rPr>
              <w:t xml:space="preserve"> </w:t>
            </w:r>
            <w:r w:rsidRPr="00897934">
              <w:rPr>
                <w:rFonts w:eastAsia="Times New Roman" w:cs="Times New Roman"/>
                <w:szCs w:val="24"/>
              </w:rPr>
              <w:t>:</w:t>
            </w:r>
            <w:r>
              <w:rPr>
                <w:rFonts w:eastAsia="Times New Roman" w:cs="Times New Roman"/>
                <w:szCs w:val="24"/>
              </w:rPr>
              <w:t xml:space="preserve"> </w:t>
            </w:r>
            <w:r w:rsidRPr="00897934">
              <w:rPr>
                <w:rFonts w:eastAsia="Times New Roman" w:cs="Times New Roman"/>
                <w:color w:val="000000"/>
                <w:szCs w:val="24"/>
              </w:rPr>
              <w:t>Travaux d'équipement électrique</w:t>
            </w:r>
            <w:r w:rsidRPr="00897934">
              <w:rPr>
                <w:rFonts w:eastAsia="Times New Roman" w:cs="Times New Roman"/>
                <w:szCs w:val="24"/>
              </w:rPr>
              <w:t xml:space="preserve">  </w:t>
            </w:r>
          </w:p>
        </w:tc>
      </w:tr>
    </w:tbl>
    <w:p w:rsidR="00095A08" w:rsidRDefault="00095A08" w:rsidP="00095A08"/>
    <w:p w:rsidR="00095A08" w:rsidRPr="00A73F80" w:rsidRDefault="00095A08" w:rsidP="00095A08">
      <w:pPr>
        <w:pBdr>
          <w:bottom w:val="single" w:sz="12" w:space="1" w:color="40526C"/>
        </w:pBdr>
        <w:jc w:val="center"/>
        <w:rPr>
          <w:color w:val="40526C"/>
          <w:sz w:val="28"/>
          <w:szCs w:val="28"/>
        </w:rPr>
      </w:pPr>
      <w:r>
        <w:br w:type="page"/>
      </w:r>
      <w:r w:rsidRPr="00A73F80">
        <w:rPr>
          <w:b/>
          <w:color w:val="40526C"/>
          <w:sz w:val="28"/>
          <w:szCs w:val="28"/>
        </w:rPr>
        <w:lastRenderedPageBreak/>
        <w:t>SOMMAIRE</w:t>
      </w:r>
    </w:p>
    <w:p w:rsidR="00095A08" w:rsidRPr="00743EB7" w:rsidRDefault="00095A08" w:rsidP="00095A08"/>
    <w:p w:rsidR="00095A08" w:rsidRDefault="00095A08">
      <w:pPr>
        <w:pStyle w:val="TM2"/>
        <w:rPr>
          <w:rFonts w:ascii="Calibri" w:hAnsi="Calibri"/>
          <w:noProof/>
          <w:sz w:val="22"/>
        </w:rPr>
      </w:pPr>
      <w:r w:rsidRPr="00743EB7">
        <w:rPr>
          <w:b/>
          <w:szCs w:val="22"/>
          <w:lang w:val="fr-FR"/>
        </w:rPr>
        <w:fldChar w:fldCharType="begin"/>
      </w:r>
      <w:r w:rsidRPr="00743EB7">
        <w:rPr>
          <w:b/>
          <w:szCs w:val="22"/>
          <w:lang w:val="fr-FR"/>
        </w:rPr>
        <w:instrText xml:space="preserve"> TOC \o "1-3" \h \z \t "Addendum;1" </w:instrText>
      </w:r>
      <w:r w:rsidRPr="00743EB7">
        <w:rPr>
          <w:b/>
          <w:szCs w:val="22"/>
          <w:lang w:val="fr-FR"/>
        </w:rPr>
        <w:fldChar w:fldCharType="separate"/>
      </w:r>
      <w:hyperlink w:anchor="_Toc256000000" w:history="1">
        <w:r>
          <w:rPr>
            <w:rStyle w:val="Lienhypertexte"/>
          </w:rPr>
          <w:t>Article 1.</w:t>
        </w:r>
        <w:r>
          <w:rPr>
            <w:rStyle w:val="Lienhypertexte"/>
            <w:rFonts w:ascii="Calibri" w:hAnsi="Calibri"/>
            <w:noProof/>
            <w:sz w:val="22"/>
          </w:rPr>
          <w:tab/>
        </w:r>
        <w:r w:rsidRPr="00A73F80">
          <w:rPr>
            <w:rStyle w:val="Lienhypertexte"/>
          </w:rPr>
          <w:t>Dispositions générales</w:t>
        </w:r>
        <w:r>
          <w:rPr>
            <w:rStyle w:val="Lienhypertexte"/>
          </w:rPr>
          <w:tab/>
        </w:r>
        <w:r>
          <w:fldChar w:fldCharType="begin"/>
        </w:r>
        <w:r>
          <w:rPr>
            <w:rStyle w:val="Lienhypertexte"/>
          </w:rPr>
          <w:instrText xml:space="preserve"> PAGEREF _Toc256000000 \h </w:instrText>
        </w:r>
        <w:r>
          <w:fldChar w:fldCharType="separate"/>
        </w:r>
        <w:r w:rsidR="00B74FE9">
          <w:rPr>
            <w:rStyle w:val="Lienhypertexte"/>
            <w:noProof/>
          </w:rPr>
          <w:t>4</w:t>
        </w:r>
        <w:r>
          <w:fldChar w:fldCharType="end"/>
        </w:r>
      </w:hyperlink>
    </w:p>
    <w:p w:rsidR="00095A08" w:rsidRDefault="00B74FE9">
      <w:pPr>
        <w:pStyle w:val="TM3"/>
        <w:tabs>
          <w:tab w:val="left" w:pos="1100"/>
          <w:tab w:val="right" w:leader="dot" w:pos="9560"/>
        </w:tabs>
        <w:rPr>
          <w:rFonts w:ascii="Calibri" w:hAnsi="Calibri"/>
          <w:noProof/>
          <w:sz w:val="22"/>
        </w:rPr>
      </w:pPr>
      <w:hyperlink w:anchor="_Toc256000001" w:history="1">
        <w:r w:rsidR="00095A08">
          <w:rPr>
            <w:rStyle w:val="Lienhypertexte"/>
          </w:rPr>
          <w:t>1.1.</w:t>
        </w:r>
        <w:r w:rsidR="00095A08">
          <w:rPr>
            <w:rStyle w:val="Lienhypertexte"/>
            <w:rFonts w:ascii="Calibri" w:hAnsi="Calibri"/>
            <w:noProof/>
            <w:sz w:val="22"/>
          </w:rPr>
          <w:tab/>
        </w:r>
        <w:r w:rsidR="00095A08" w:rsidRPr="00A73F80">
          <w:rPr>
            <w:rStyle w:val="Lienhypertexte"/>
          </w:rPr>
          <w:t>Objet de la consultation</w:t>
        </w:r>
        <w:r w:rsidR="00095A08">
          <w:rPr>
            <w:rStyle w:val="Lienhypertexte"/>
          </w:rPr>
          <w:tab/>
        </w:r>
        <w:r w:rsidR="00095A08">
          <w:fldChar w:fldCharType="begin"/>
        </w:r>
        <w:r w:rsidR="00095A08">
          <w:rPr>
            <w:rStyle w:val="Lienhypertexte"/>
          </w:rPr>
          <w:instrText xml:space="preserve"> PAGEREF _Toc256000001 \h </w:instrText>
        </w:r>
        <w:r w:rsidR="00095A08">
          <w:fldChar w:fldCharType="separate"/>
        </w:r>
        <w:r>
          <w:rPr>
            <w:rStyle w:val="Lienhypertexte"/>
            <w:noProof/>
          </w:rPr>
          <w:t>4</w:t>
        </w:r>
        <w:r w:rsidR="00095A08">
          <w:fldChar w:fldCharType="end"/>
        </w:r>
      </w:hyperlink>
    </w:p>
    <w:p w:rsidR="00095A08" w:rsidRDefault="00B74FE9">
      <w:pPr>
        <w:pStyle w:val="TM3"/>
        <w:tabs>
          <w:tab w:val="left" w:pos="1100"/>
          <w:tab w:val="right" w:leader="dot" w:pos="9560"/>
        </w:tabs>
        <w:rPr>
          <w:rFonts w:ascii="Calibri" w:hAnsi="Calibri"/>
          <w:noProof/>
          <w:sz w:val="22"/>
        </w:rPr>
      </w:pPr>
      <w:hyperlink w:anchor="_Toc256000002" w:history="1">
        <w:r w:rsidR="00095A08">
          <w:rPr>
            <w:rStyle w:val="Lienhypertexte"/>
          </w:rPr>
          <w:t>1.2.</w:t>
        </w:r>
        <w:r w:rsidR="00095A08">
          <w:rPr>
            <w:rStyle w:val="Lienhypertexte"/>
            <w:rFonts w:ascii="Calibri" w:hAnsi="Calibri"/>
            <w:noProof/>
            <w:sz w:val="22"/>
          </w:rPr>
          <w:tab/>
        </w:r>
        <w:r w:rsidR="00095A08">
          <w:rPr>
            <w:rStyle w:val="Lienhypertexte"/>
          </w:rPr>
          <w:t>Codes CPV</w:t>
        </w:r>
        <w:r w:rsidR="00095A08">
          <w:rPr>
            <w:rStyle w:val="Lienhypertexte"/>
          </w:rPr>
          <w:tab/>
        </w:r>
        <w:r w:rsidR="00095A08">
          <w:fldChar w:fldCharType="begin"/>
        </w:r>
        <w:r w:rsidR="00095A08">
          <w:rPr>
            <w:rStyle w:val="Lienhypertexte"/>
          </w:rPr>
          <w:instrText xml:space="preserve"> PAGEREF _Toc256000002 \h </w:instrText>
        </w:r>
        <w:r w:rsidR="00095A08">
          <w:fldChar w:fldCharType="separate"/>
        </w:r>
        <w:r>
          <w:rPr>
            <w:rStyle w:val="Lienhypertexte"/>
            <w:noProof/>
          </w:rPr>
          <w:t>4</w:t>
        </w:r>
        <w:r w:rsidR="00095A08">
          <w:fldChar w:fldCharType="end"/>
        </w:r>
      </w:hyperlink>
    </w:p>
    <w:p w:rsidR="00095A08" w:rsidRDefault="00B74FE9">
      <w:pPr>
        <w:pStyle w:val="TM3"/>
        <w:tabs>
          <w:tab w:val="left" w:pos="1100"/>
          <w:tab w:val="right" w:leader="dot" w:pos="9560"/>
        </w:tabs>
        <w:rPr>
          <w:rFonts w:ascii="Calibri" w:hAnsi="Calibri"/>
          <w:noProof/>
          <w:sz w:val="22"/>
        </w:rPr>
      </w:pPr>
      <w:hyperlink w:anchor="_Toc256000003" w:history="1">
        <w:r w:rsidR="00095A08">
          <w:rPr>
            <w:rStyle w:val="Lienhypertexte"/>
          </w:rPr>
          <w:t>1.3.</w:t>
        </w:r>
        <w:r w:rsidR="00095A08">
          <w:rPr>
            <w:rStyle w:val="Lienhypertexte"/>
            <w:rFonts w:ascii="Calibri" w:hAnsi="Calibri"/>
            <w:noProof/>
            <w:sz w:val="22"/>
          </w:rPr>
          <w:tab/>
        </w:r>
        <w:r w:rsidR="00095A08" w:rsidRPr="00743EB7">
          <w:rPr>
            <w:rStyle w:val="Lienhypertexte"/>
          </w:rPr>
          <w:t>Durée</w:t>
        </w:r>
        <w:r w:rsidR="00095A08">
          <w:rPr>
            <w:rStyle w:val="Lienhypertexte"/>
          </w:rPr>
          <w:tab/>
        </w:r>
        <w:r w:rsidR="00095A08">
          <w:fldChar w:fldCharType="begin"/>
        </w:r>
        <w:r w:rsidR="00095A08">
          <w:rPr>
            <w:rStyle w:val="Lienhypertexte"/>
          </w:rPr>
          <w:instrText xml:space="preserve"> PAGEREF _Toc256000003 \h </w:instrText>
        </w:r>
        <w:r w:rsidR="00095A08">
          <w:fldChar w:fldCharType="separate"/>
        </w:r>
        <w:r>
          <w:rPr>
            <w:rStyle w:val="Lienhypertexte"/>
            <w:noProof/>
          </w:rPr>
          <w:t>4</w:t>
        </w:r>
        <w:r w:rsidR="00095A08">
          <w:fldChar w:fldCharType="end"/>
        </w:r>
      </w:hyperlink>
    </w:p>
    <w:p w:rsidR="00095A08" w:rsidRDefault="00B74FE9">
      <w:pPr>
        <w:pStyle w:val="TM2"/>
        <w:rPr>
          <w:rFonts w:ascii="Calibri" w:hAnsi="Calibri"/>
          <w:noProof/>
          <w:sz w:val="22"/>
        </w:rPr>
      </w:pPr>
      <w:hyperlink w:anchor="_Toc256000004" w:history="1">
        <w:r w:rsidR="00095A08">
          <w:rPr>
            <w:rStyle w:val="Lienhypertexte"/>
          </w:rPr>
          <w:t>Article 2.</w:t>
        </w:r>
        <w:r w:rsidR="00095A08">
          <w:rPr>
            <w:rStyle w:val="Lienhypertexte"/>
            <w:rFonts w:ascii="Calibri" w:hAnsi="Calibri"/>
            <w:noProof/>
            <w:sz w:val="22"/>
          </w:rPr>
          <w:tab/>
        </w:r>
        <w:r w:rsidR="00095A08" w:rsidRPr="00743EB7">
          <w:rPr>
            <w:rStyle w:val="Lienhypertexte"/>
          </w:rPr>
          <w:t>Dossier de consultation</w:t>
        </w:r>
        <w:r w:rsidR="00095A08">
          <w:rPr>
            <w:rStyle w:val="Lienhypertexte"/>
          </w:rPr>
          <w:tab/>
        </w:r>
        <w:r w:rsidR="00095A08">
          <w:fldChar w:fldCharType="begin"/>
        </w:r>
        <w:r w:rsidR="00095A08">
          <w:rPr>
            <w:rStyle w:val="Lienhypertexte"/>
          </w:rPr>
          <w:instrText xml:space="preserve"> PAGEREF _Toc256000004 \h </w:instrText>
        </w:r>
        <w:r w:rsidR="00095A08">
          <w:fldChar w:fldCharType="separate"/>
        </w:r>
        <w:r>
          <w:rPr>
            <w:rStyle w:val="Lienhypertexte"/>
            <w:noProof/>
          </w:rPr>
          <w:t>4</w:t>
        </w:r>
        <w:r w:rsidR="00095A08">
          <w:fldChar w:fldCharType="end"/>
        </w:r>
      </w:hyperlink>
    </w:p>
    <w:p w:rsidR="00095A08" w:rsidRDefault="00B74FE9">
      <w:pPr>
        <w:pStyle w:val="TM2"/>
        <w:rPr>
          <w:rFonts w:ascii="Calibri" w:hAnsi="Calibri"/>
          <w:noProof/>
          <w:sz w:val="22"/>
        </w:rPr>
      </w:pPr>
      <w:hyperlink w:anchor="_Toc256000005" w:history="1">
        <w:r w:rsidR="00095A08">
          <w:rPr>
            <w:rStyle w:val="Lienhypertexte"/>
          </w:rPr>
          <w:t>Article 3.</w:t>
        </w:r>
        <w:r w:rsidR="00095A08">
          <w:rPr>
            <w:rStyle w:val="Lienhypertexte"/>
            <w:rFonts w:ascii="Calibri" w:hAnsi="Calibri"/>
            <w:noProof/>
            <w:sz w:val="22"/>
          </w:rPr>
          <w:tab/>
        </w:r>
        <w:r w:rsidR="00095A08">
          <w:rPr>
            <w:rStyle w:val="Lienhypertexte"/>
          </w:rPr>
          <w:t>Conditions de la consultation</w:t>
        </w:r>
        <w:r w:rsidR="00095A08">
          <w:rPr>
            <w:rStyle w:val="Lienhypertexte"/>
          </w:rPr>
          <w:tab/>
        </w:r>
        <w:r w:rsidR="00095A08">
          <w:fldChar w:fldCharType="begin"/>
        </w:r>
        <w:r w:rsidR="00095A08">
          <w:rPr>
            <w:rStyle w:val="Lienhypertexte"/>
          </w:rPr>
          <w:instrText xml:space="preserve"> PAGEREF _Toc256000005 \h </w:instrText>
        </w:r>
        <w:r w:rsidR="00095A08">
          <w:fldChar w:fldCharType="separate"/>
        </w:r>
        <w:r>
          <w:rPr>
            <w:rStyle w:val="Lienhypertexte"/>
            <w:noProof/>
          </w:rPr>
          <w:t>5</w:t>
        </w:r>
        <w:r w:rsidR="00095A08">
          <w:fldChar w:fldCharType="end"/>
        </w:r>
      </w:hyperlink>
    </w:p>
    <w:p w:rsidR="00095A08" w:rsidRDefault="00B74FE9">
      <w:pPr>
        <w:pStyle w:val="TM3"/>
        <w:tabs>
          <w:tab w:val="left" w:pos="1100"/>
          <w:tab w:val="right" w:leader="dot" w:pos="9560"/>
        </w:tabs>
        <w:rPr>
          <w:rFonts w:ascii="Calibri" w:hAnsi="Calibri"/>
          <w:noProof/>
          <w:sz w:val="22"/>
        </w:rPr>
      </w:pPr>
      <w:hyperlink w:anchor="_Toc256000006" w:history="1">
        <w:r w:rsidR="00095A08">
          <w:rPr>
            <w:rStyle w:val="Lienhypertexte"/>
          </w:rPr>
          <w:t>3.1.</w:t>
        </w:r>
        <w:r w:rsidR="00095A08">
          <w:rPr>
            <w:rStyle w:val="Lienhypertexte"/>
            <w:rFonts w:ascii="Calibri" w:hAnsi="Calibri"/>
            <w:noProof/>
            <w:sz w:val="22"/>
          </w:rPr>
          <w:tab/>
        </w:r>
        <w:r w:rsidR="00095A08" w:rsidRPr="00743EB7">
          <w:rPr>
            <w:rStyle w:val="Lienhypertexte"/>
          </w:rPr>
          <w:t>Procédure de passation</w:t>
        </w:r>
        <w:r w:rsidR="00095A08">
          <w:rPr>
            <w:rStyle w:val="Lienhypertexte"/>
          </w:rPr>
          <w:tab/>
        </w:r>
        <w:r w:rsidR="00095A08">
          <w:fldChar w:fldCharType="begin"/>
        </w:r>
        <w:r w:rsidR="00095A08">
          <w:rPr>
            <w:rStyle w:val="Lienhypertexte"/>
          </w:rPr>
          <w:instrText xml:space="preserve"> PAGEREF _Toc256000006 \h </w:instrText>
        </w:r>
        <w:r w:rsidR="00095A08">
          <w:fldChar w:fldCharType="separate"/>
        </w:r>
        <w:r>
          <w:rPr>
            <w:rStyle w:val="Lienhypertexte"/>
            <w:noProof/>
          </w:rPr>
          <w:t>5</w:t>
        </w:r>
        <w:r w:rsidR="00095A08">
          <w:fldChar w:fldCharType="end"/>
        </w:r>
      </w:hyperlink>
    </w:p>
    <w:p w:rsidR="00095A08" w:rsidRDefault="00B74FE9">
      <w:pPr>
        <w:pStyle w:val="TM3"/>
        <w:tabs>
          <w:tab w:val="left" w:pos="1100"/>
          <w:tab w:val="right" w:leader="dot" w:pos="9560"/>
        </w:tabs>
        <w:rPr>
          <w:rFonts w:ascii="Calibri" w:hAnsi="Calibri"/>
          <w:noProof/>
          <w:sz w:val="22"/>
        </w:rPr>
      </w:pPr>
      <w:hyperlink w:anchor="_Toc256000007" w:history="1">
        <w:r w:rsidR="00095A08">
          <w:rPr>
            <w:rStyle w:val="Lienhypertexte"/>
          </w:rPr>
          <w:t>3.2.</w:t>
        </w:r>
        <w:r w:rsidR="00095A08">
          <w:rPr>
            <w:rStyle w:val="Lienhypertexte"/>
            <w:rFonts w:ascii="Calibri" w:hAnsi="Calibri"/>
            <w:noProof/>
            <w:sz w:val="22"/>
          </w:rPr>
          <w:tab/>
        </w:r>
        <w:r w:rsidR="00095A08" w:rsidRPr="00743EB7">
          <w:rPr>
            <w:rStyle w:val="Lienhypertexte"/>
          </w:rPr>
          <w:t>Allotissement</w:t>
        </w:r>
        <w:r w:rsidR="00095A08">
          <w:rPr>
            <w:rStyle w:val="Lienhypertexte"/>
          </w:rPr>
          <w:tab/>
        </w:r>
        <w:r w:rsidR="00095A08">
          <w:fldChar w:fldCharType="begin"/>
        </w:r>
        <w:r w:rsidR="00095A08">
          <w:rPr>
            <w:rStyle w:val="Lienhypertexte"/>
          </w:rPr>
          <w:instrText xml:space="preserve"> PAGEREF _Toc256000007 \h </w:instrText>
        </w:r>
        <w:r w:rsidR="00095A08">
          <w:fldChar w:fldCharType="separate"/>
        </w:r>
        <w:r>
          <w:rPr>
            <w:rStyle w:val="Lienhypertexte"/>
            <w:noProof/>
          </w:rPr>
          <w:t>5</w:t>
        </w:r>
        <w:r w:rsidR="00095A08">
          <w:fldChar w:fldCharType="end"/>
        </w:r>
      </w:hyperlink>
    </w:p>
    <w:p w:rsidR="00095A08" w:rsidRDefault="00B74FE9">
      <w:pPr>
        <w:pStyle w:val="TM3"/>
        <w:tabs>
          <w:tab w:val="left" w:pos="1100"/>
          <w:tab w:val="right" w:leader="dot" w:pos="9560"/>
        </w:tabs>
        <w:rPr>
          <w:rFonts w:ascii="Calibri" w:hAnsi="Calibri"/>
          <w:noProof/>
          <w:sz w:val="22"/>
        </w:rPr>
      </w:pPr>
      <w:hyperlink w:anchor="_Toc256000008" w:history="1">
        <w:r w:rsidR="00095A08">
          <w:rPr>
            <w:rStyle w:val="Lienhypertexte"/>
          </w:rPr>
          <w:t>3.3.</w:t>
        </w:r>
        <w:r w:rsidR="00095A08">
          <w:rPr>
            <w:rStyle w:val="Lienhypertexte"/>
            <w:rFonts w:ascii="Calibri" w:hAnsi="Calibri"/>
            <w:noProof/>
            <w:sz w:val="22"/>
          </w:rPr>
          <w:tab/>
        </w:r>
        <w:r w:rsidR="00095A08" w:rsidRPr="00CA0EA2">
          <w:rPr>
            <w:rStyle w:val="Lienhypertexte"/>
          </w:rPr>
          <w:t>Négociation</w:t>
        </w:r>
        <w:r w:rsidR="00095A08">
          <w:rPr>
            <w:rStyle w:val="Lienhypertexte"/>
          </w:rPr>
          <w:tab/>
        </w:r>
        <w:r w:rsidR="00095A08">
          <w:fldChar w:fldCharType="begin"/>
        </w:r>
        <w:r w:rsidR="00095A08">
          <w:rPr>
            <w:rStyle w:val="Lienhypertexte"/>
          </w:rPr>
          <w:instrText xml:space="preserve"> PAGEREF _Toc256000008 \h </w:instrText>
        </w:r>
        <w:r w:rsidR="00095A08">
          <w:fldChar w:fldCharType="separate"/>
        </w:r>
        <w:r>
          <w:rPr>
            <w:rStyle w:val="Lienhypertexte"/>
            <w:noProof/>
          </w:rPr>
          <w:t>5</w:t>
        </w:r>
        <w:r w:rsidR="00095A08">
          <w:fldChar w:fldCharType="end"/>
        </w:r>
      </w:hyperlink>
    </w:p>
    <w:p w:rsidR="00095A08" w:rsidRDefault="00B74FE9">
      <w:pPr>
        <w:pStyle w:val="TM3"/>
        <w:tabs>
          <w:tab w:val="left" w:pos="1100"/>
          <w:tab w:val="right" w:leader="dot" w:pos="9560"/>
        </w:tabs>
        <w:rPr>
          <w:rFonts w:ascii="Calibri" w:hAnsi="Calibri"/>
          <w:noProof/>
          <w:sz w:val="22"/>
        </w:rPr>
      </w:pPr>
      <w:hyperlink w:anchor="_Toc256000009" w:history="1">
        <w:r w:rsidR="00095A08">
          <w:rPr>
            <w:rStyle w:val="Lienhypertexte"/>
          </w:rPr>
          <w:t>3.4.</w:t>
        </w:r>
        <w:r w:rsidR="00095A08">
          <w:rPr>
            <w:rStyle w:val="Lienhypertexte"/>
            <w:rFonts w:ascii="Calibri" w:hAnsi="Calibri"/>
            <w:noProof/>
            <w:sz w:val="22"/>
          </w:rPr>
          <w:tab/>
        </w:r>
        <w:r w:rsidR="00095A08">
          <w:rPr>
            <w:rStyle w:val="Lienhypertexte"/>
          </w:rPr>
          <w:t>R</w:t>
        </w:r>
        <w:r w:rsidR="00095A08" w:rsidRPr="00743EB7">
          <w:rPr>
            <w:rStyle w:val="Lienhypertexte"/>
          </w:rPr>
          <w:t>enseignements complémentaires</w:t>
        </w:r>
        <w:r w:rsidR="00095A08">
          <w:rPr>
            <w:rStyle w:val="Lienhypertexte"/>
          </w:rPr>
          <w:tab/>
        </w:r>
        <w:r w:rsidR="00095A08">
          <w:fldChar w:fldCharType="begin"/>
        </w:r>
        <w:r w:rsidR="00095A08">
          <w:rPr>
            <w:rStyle w:val="Lienhypertexte"/>
          </w:rPr>
          <w:instrText xml:space="preserve"> PAGEREF _Toc256000009 \h </w:instrText>
        </w:r>
        <w:r w:rsidR="00095A08">
          <w:fldChar w:fldCharType="separate"/>
        </w:r>
        <w:r>
          <w:rPr>
            <w:rStyle w:val="Lienhypertexte"/>
            <w:noProof/>
          </w:rPr>
          <w:t>5</w:t>
        </w:r>
        <w:r w:rsidR="00095A08">
          <w:fldChar w:fldCharType="end"/>
        </w:r>
      </w:hyperlink>
    </w:p>
    <w:p w:rsidR="00095A08" w:rsidRDefault="00B74FE9">
      <w:pPr>
        <w:pStyle w:val="TM3"/>
        <w:tabs>
          <w:tab w:val="left" w:pos="1100"/>
          <w:tab w:val="right" w:leader="dot" w:pos="9560"/>
        </w:tabs>
        <w:rPr>
          <w:rFonts w:ascii="Calibri" w:hAnsi="Calibri"/>
          <w:noProof/>
          <w:sz w:val="22"/>
        </w:rPr>
      </w:pPr>
      <w:hyperlink w:anchor="_Toc256000010" w:history="1">
        <w:r w:rsidR="00095A08">
          <w:rPr>
            <w:rStyle w:val="Lienhypertexte"/>
          </w:rPr>
          <w:t>3.5.</w:t>
        </w:r>
        <w:r w:rsidR="00095A08">
          <w:rPr>
            <w:rStyle w:val="Lienhypertexte"/>
            <w:rFonts w:ascii="Calibri" w:hAnsi="Calibri"/>
            <w:noProof/>
            <w:sz w:val="22"/>
          </w:rPr>
          <w:tab/>
        </w:r>
        <w:r w:rsidR="00095A08" w:rsidRPr="00743EB7">
          <w:rPr>
            <w:rStyle w:val="Lienhypertexte"/>
          </w:rPr>
          <w:t>Visite de site</w:t>
        </w:r>
        <w:r w:rsidR="00095A08">
          <w:rPr>
            <w:rStyle w:val="Lienhypertexte"/>
          </w:rPr>
          <w:tab/>
        </w:r>
        <w:r w:rsidR="00095A08">
          <w:fldChar w:fldCharType="begin"/>
        </w:r>
        <w:r w:rsidR="00095A08">
          <w:rPr>
            <w:rStyle w:val="Lienhypertexte"/>
          </w:rPr>
          <w:instrText xml:space="preserve"> PAGEREF _Toc256000010 \h </w:instrText>
        </w:r>
        <w:r w:rsidR="00095A08">
          <w:fldChar w:fldCharType="separate"/>
        </w:r>
        <w:r>
          <w:rPr>
            <w:rStyle w:val="Lienhypertexte"/>
            <w:noProof/>
          </w:rPr>
          <w:t>5</w:t>
        </w:r>
        <w:r w:rsidR="00095A08">
          <w:fldChar w:fldCharType="end"/>
        </w:r>
      </w:hyperlink>
    </w:p>
    <w:p w:rsidR="00095A08" w:rsidRDefault="00B74FE9">
      <w:pPr>
        <w:pStyle w:val="TM2"/>
        <w:rPr>
          <w:rFonts w:ascii="Calibri" w:hAnsi="Calibri"/>
          <w:noProof/>
          <w:sz w:val="22"/>
        </w:rPr>
      </w:pPr>
      <w:hyperlink w:anchor="_Toc256000011" w:history="1">
        <w:r w:rsidR="00095A08">
          <w:rPr>
            <w:rStyle w:val="Lienhypertexte"/>
          </w:rPr>
          <w:t>Article 4.</w:t>
        </w:r>
        <w:r w:rsidR="00095A08">
          <w:rPr>
            <w:rStyle w:val="Lienhypertexte"/>
            <w:rFonts w:ascii="Calibri" w:hAnsi="Calibri"/>
            <w:noProof/>
            <w:sz w:val="22"/>
          </w:rPr>
          <w:tab/>
        </w:r>
        <w:r w:rsidR="00095A08">
          <w:rPr>
            <w:rStyle w:val="Lienhypertexte"/>
          </w:rPr>
          <w:t>Présentation de la candidature</w:t>
        </w:r>
        <w:r w:rsidR="00095A08">
          <w:rPr>
            <w:rStyle w:val="Lienhypertexte"/>
          </w:rPr>
          <w:tab/>
        </w:r>
        <w:r w:rsidR="00095A08">
          <w:fldChar w:fldCharType="begin"/>
        </w:r>
        <w:r w:rsidR="00095A08">
          <w:rPr>
            <w:rStyle w:val="Lienhypertexte"/>
          </w:rPr>
          <w:instrText xml:space="preserve"> PAGEREF _Toc256000011 \h </w:instrText>
        </w:r>
        <w:r w:rsidR="00095A08">
          <w:fldChar w:fldCharType="separate"/>
        </w:r>
        <w:r>
          <w:rPr>
            <w:rStyle w:val="Lienhypertexte"/>
            <w:noProof/>
          </w:rPr>
          <w:t>6</w:t>
        </w:r>
        <w:r w:rsidR="00095A08">
          <w:fldChar w:fldCharType="end"/>
        </w:r>
      </w:hyperlink>
    </w:p>
    <w:p w:rsidR="00095A08" w:rsidRDefault="00B74FE9">
      <w:pPr>
        <w:pStyle w:val="TM3"/>
        <w:tabs>
          <w:tab w:val="left" w:pos="1100"/>
          <w:tab w:val="right" w:leader="dot" w:pos="9560"/>
        </w:tabs>
        <w:rPr>
          <w:rFonts w:ascii="Calibri" w:hAnsi="Calibri"/>
          <w:noProof/>
          <w:sz w:val="22"/>
        </w:rPr>
      </w:pPr>
      <w:hyperlink w:anchor="_Toc256000012" w:history="1">
        <w:r w:rsidR="00095A08">
          <w:rPr>
            <w:rStyle w:val="Lienhypertexte"/>
          </w:rPr>
          <w:t>4.1.</w:t>
        </w:r>
        <w:r w:rsidR="00095A08">
          <w:rPr>
            <w:rStyle w:val="Lienhypertexte"/>
            <w:rFonts w:ascii="Calibri" w:hAnsi="Calibri"/>
            <w:noProof/>
            <w:sz w:val="22"/>
          </w:rPr>
          <w:tab/>
        </w:r>
        <w:r w:rsidR="00095A08">
          <w:rPr>
            <w:rStyle w:val="Lienhypertexte"/>
          </w:rPr>
          <w:t>D</w:t>
        </w:r>
        <w:r w:rsidR="00095A08" w:rsidRPr="00743EB7">
          <w:rPr>
            <w:rStyle w:val="Lienhypertexte"/>
          </w:rPr>
          <w:t>ossier de candidature</w:t>
        </w:r>
        <w:r w:rsidR="00095A08">
          <w:rPr>
            <w:rStyle w:val="Lienhypertexte"/>
          </w:rPr>
          <w:tab/>
        </w:r>
        <w:r w:rsidR="00095A08">
          <w:fldChar w:fldCharType="begin"/>
        </w:r>
        <w:r w:rsidR="00095A08">
          <w:rPr>
            <w:rStyle w:val="Lienhypertexte"/>
          </w:rPr>
          <w:instrText xml:space="preserve"> PAGEREF _Toc256000012 \h </w:instrText>
        </w:r>
        <w:r w:rsidR="00095A08">
          <w:fldChar w:fldCharType="separate"/>
        </w:r>
        <w:r>
          <w:rPr>
            <w:rStyle w:val="Lienhypertexte"/>
            <w:noProof/>
          </w:rPr>
          <w:t>6</w:t>
        </w:r>
        <w:r w:rsidR="00095A08">
          <w:fldChar w:fldCharType="end"/>
        </w:r>
      </w:hyperlink>
    </w:p>
    <w:p w:rsidR="00095A08" w:rsidRDefault="00B74FE9">
      <w:pPr>
        <w:pStyle w:val="TM3"/>
        <w:tabs>
          <w:tab w:val="left" w:pos="1100"/>
          <w:tab w:val="right" w:leader="dot" w:pos="9560"/>
        </w:tabs>
        <w:rPr>
          <w:rFonts w:ascii="Calibri" w:hAnsi="Calibri"/>
          <w:noProof/>
          <w:sz w:val="22"/>
        </w:rPr>
      </w:pPr>
      <w:hyperlink w:anchor="_Toc256000013" w:history="1">
        <w:r w:rsidR="00095A08">
          <w:rPr>
            <w:rStyle w:val="Lienhypertexte"/>
          </w:rPr>
          <w:t>4.2.</w:t>
        </w:r>
        <w:r w:rsidR="00095A08">
          <w:rPr>
            <w:rStyle w:val="Lienhypertexte"/>
            <w:rFonts w:ascii="Calibri" w:hAnsi="Calibri"/>
            <w:noProof/>
            <w:sz w:val="22"/>
          </w:rPr>
          <w:tab/>
        </w:r>
        <w:r w:rsidR="00095A08" w:rsidRPr="00743EB7">
          <w:rPr>
            <w:rStyle w:val="Lienhypertexte"/>
          </w:rPr>
          <w:t>Sous-traitance</w:t>
        </w:r>
        <w:r w:rsidR="00095A08">
          <w:rPr>
            <w:rStyle w:val="Lienhypertexte"/>
          </w:rPr>
          <w:tab/>
        </w:r>
        <w:r w:rsidR="00095A08">
          <w:fldChar w:fldCharType="begin"/>
        </w:r>
        <w:r w:rsidR="00095A08">
          <w:rPr>
            <w:rStyle w:val="Lienhypertexte"/>
          </w:rPr>
          <w:instrText xml:space="preserve"> PAGEREF _Toc256000013 \h </w:instrText>
        </w:r>
        <w:r w:rsidR="00095A08">
          <w:fldChar w:fldCharType="separate"/>
        </w:r>
        <w:r>
          <w:rPr>
            <w:rStyle w:val="Lienhypertexte"/>
            <w:noProof/>
          </w:rPr>
          <w:t>7</w:t>
        </w:r>
        <w:r w:rsidR="00095A08">
          <w:fldChar w:fldCharType="end"/>
        </w:r>
      </w:hyperlink>
    </w:p>
    <w:p w:rsidR="00095A08" w:rsidRDefault="00B74FE9">
      <w:pPr>
        <w:pStyle w:val="TM3"/>
        <w:tabs>
          <w:tab w:val="left" w:pos="1100"/>
          <w:tab w:val="right" w:leader="dot" w:pos="9560"/>
        </w:tabs>
        <w:rPr>
          <w:rFonts w:ascii="Calibri" w:hAnsi="Calibri"/>
          <w:noProof/>
          <w:sz w:val="22"/>
        </w:rPr>
      </w:pPr>
      <w:hyperlink w:anchor="_Toc256000014" w:history="1">
        <w:r w:rsidR="00095A08">
          <w:rPr>
            <w:rStyle w:val="Lienhypertexte"/>
          </w:rPr>
          <w:t>4.3.</w:t>
        </w:r>
        <w:r w:rsidR="00095A08">
          <w:rPr>
            <w:rStyle w:val="Lienhypertexte"/>
            <w:rFonts w:ascii="Calibri" w:hAnsi="Calibri"/>
            <w:noProof/>
            <w:sz w:val="22"/>
          </w:rPr>
          <w:tab/>
        </w:r>
        <w:r w:rsidR="00095A08" w:rsidRPr="00743EB7">
          <w:rPr>
            <w:rStyle w:val="Lienhypertexte"/>
          </w:rPr>
          <w:t>Groupements d’opérateurs économiques</w:t>
        </w:r>
        <w:r w:rsidR="00095A08">
          <w:rPr>
            <w:rStyle w:val="Lienhypertexte"/>
          </w:rPr>
          <w:tab/>
        </w:r>
        <w:r w:rsidR="00095A08">
          <w:fldChar w:fldCharType="begin"/>
        </w:r>
        <w:r w:rsidR="00095A08">
          <w:rPr>
            <w:rStyle w:val="Lienhypertexte"/>
          </w:rPr>
          <w:instrText xml:space="preserve"> PAGEREF _Toc256000014 \h </w:instrText>
        </w:r>
        <w:r w:rsidR="00095A08">
          <w:fldChar w:fldCharType="separate"/>
        </w:r>
        <w:r>
          <w:rPr>
            <w:rStyle w:val="Lienhypertexte"/>
            <w:noProof/>
          </w:rPr>
          <w:t>7</w:t>
        </w:r>
        <w:r w:rsidR="00095A08">
          <w:fldChar w:fldCharType="end"/>
        </w:r>
      </w:hyperlink>
    </w:p>
    <w:p w:rsidR="00095A08" w:rsidRDefault="00B74FE9">
      <w:pPr>
        <w:pStyle w:val="TM2"/>
        <w:rPr>
          <w:rFonts w:ascii="Calibri" w:hAnsi="Calibri"/>
          <w:noProof/>
          <w:sz w:val="22"/>
        </w:rPr>
      </w:pPr>
      <w:hyperlink w:anchor="_Toc256000015" w:history="1">
        <w:r w:rsidR="00095A08">
          <w:rPr>
            <w:rStyle w:val="Lienhypertexte"/>
          </w:rPr>
          <w:t>Article 5.</w:t>
        </w:r>
        <w:r w:rsidR="00095A08">
          <w:rPr>
            <w:rStyle w:val="Lienhypertexte"/>
            <w:rFonts w:ascii="Calibri" w:hAnsi="Calibri"/>
            <w:noProof/>
            <w:sz w:val="22"/>
          </w:rPr>
          <w:tab/>
        </w:r>
        <w:r w:rsidR="00095A08">
          <w:rPr>
            <w:rStyle w:val="Lienhypertexte"/>
          </w:rPr>
          <w:t>Présentation de l’offre</w:t>
        </w:r>
        <w:r w:rsidR="00095A08">
          <w:rPr>
            <w:rStyle w:val="Lienhypertexte"/>
          </w:rPr>
          <w:tab/>
        </w:r>
        <w:r w:rsidR="00095A08">
          <w:fldChar w:fldCharType="begin"/>
        </w:r>
        <w:r w:rsidR="00095A08">
          <w:rPr>
            <w:rStyle w:val="Lienhypertexte"/>
          </w:rPr>
          <w:instrText xml:space="preserve"> PAGEREF _Toc256000015 \h </w:instrText>
        </w:r>
        <w:r w:rsidR="00095A08">
          <w:fldChar w:fldCharType="separate"/>
        </w:r>
        <w:r>
          <w:rPr>
            <w:rStyle w:val="Lienhypertexte"/>
            <w:noProof/>
          </w:rPr>
          <w:t>8</w:t>
        </w:r>
        <w:r w:rsidR="00095A08">
          <w:fldChar w:fldCharType="end"/>
        </w:r>
      </w:hyperlink>
    </w:p>
    <w:p w:rsidR="00095A08" w:rsidRDefault="00B74FE9">
      <w:pPr>
        <w:pStyle w:val="TM3"/>
        <w:tabs>
          <w:tab w:val="left" w:pos="1100"/>
          <w:tab w:val="right" w:leader="dot" w:pos="9560"/>
        </w:tabs>
        <w:rPr>
          <w:rFonts w:ascii="Calibri" w:hAnsi="Calibri"/>
          <w:noProof/>
          <w:sz w:val="22"/>
        </w:rPr>
      </w:pPr>
      <w:hyperlink w:anchor="_Toc256000016" w:history="1">
        <w:r w:rsidR="00095A08">
          <w:rPr>
            <w:rStyle w:val="Lienhypertexte"/>
          </w:rPr>
          <w:t>5.1.</w:t>
        </w:r>
        <w:r w:rsidR="00095A08">
          <w:rPr>
            <w:rStyle w:val="Lienhypertexte"/>
            <w:rFonts w:ascii="Calibri" w:hAnsi="Calibri"/>
            <w:noProof/>
            <w:sz w:val="22"/>
          </w:rPr>
          <w:tab/>
        </w:r>
        <w:r w:rsidR="00095A08" w:rsidRPr="00743EB7">
          <w:rPr>
            <w:rStyle w:val="Lienhypertexte"/>
          </w:rPr>
          <w:t>Présentation du dossier d’offre</w:t>
        </w:r>
        <w:r w:rsidR="00095A08">
          <w:rPr>
            <w:rStyle w:val="Lienhypertexte"/>
          </w:rPr>
          <w:tab/>
        </w:r>
        <w:r w:rsidR="00095A08">
          <w:fldChar w:fldCharType="begin"/>
        </w:r>
        <w:r w:rsidR="00095A08">
          <w:rPr>
            <w:rStyle w:val="Lienhypertexte"/>
          </w:rPr>
          <w:instrText xml:space="preserve"> PAGEREF _Toc256000016 \h </w:instrText>
        </w:r>
        <w:r w:rsidR="00095A08">
          <w:fldChar w:fldCharType="separate"/>
        </w:r>
        <w:r>
          <w:rPr>
            <w:rStyle w:val="Lienhypertexte"/>
            <w:noProof/>
          </w:rPr>
          <w:t>8</w:t>
        </w:r>
        <w:r w:rsidR="00095A08">
          <w:fldChar w:fldCharType="end"/>
        </w:r>
      </w:hyperlink>
    </w:p>
    <w:p w:rsidR="00095A08" w:rsidRDefault="00B74FE9">
      <w:pPr>
        <w:pStyle w:val="TM3"/>
        <w:tabs>
          <w:tab w:val="left" w:pos="1100"/>
          <w:tab w:val="right" w:leader="dot" w:pos="9560"/>
        </w:tabs>
        <w:rPr>
          <w:rFonts w:ascii="Calibri" w:hAnsi="Calibri"/>
          <w:noProof/>
          <w:sz w:val="22"/>
        </w:rPr>
      </w:pPr>
      <w:hyperlink w:anchor="_Toc256000017" w:history="1">
        <w:r w:rsidR="00095A08">
          <w:rPr>
            <w:rStyle w:val="Lienhypertexte"/>
          </w:rPr>
          <w:t>5.2.</w:t>
        </w:r>
        <w:r w:rsidR="00095A08">
          <w:rPr>
            <w:rStyle w:val="Lienhypertexte"/>
            <w:rFonts w:ascii="Calibri" w:hAnsi="Calibri"/>
            <w:noProof/>
            <w:sz w:val="22"/>
          </w:rPr>
          <w:tab/>
        </w:r>
        <w:r w:rsidR="00095A08" w:rsidRPr="00743EB7">
          <w:rPr>
            <w:rStyle w:val="Lienhypertexte"/>
          </w:rPr>
          <w:t>Variantes</w:t>
        </w:r>
        <w:r w:rsidR="00095A08">
          <w:rPr>
            <w:rStyle w:val="Lienhypertexte"/>
          </w:rPr>
          <w:tab/>
        </w:r>
        <w:r w:rsidR="00095A08">
          <w:fldChar w:fldCharType="begin"/>
        </w:r>
        <w:r w:rsidR="00095A08">
          <w:rPr>
            <w:rStyle w:val="Lienhypertexte"/>
          </w:rPr>
          <w:instrText xml:space="preserve"> PAGEREF _Toc256000017 \h </w:instrText>
        </w:r>
        <w:r w:rsidR="00095A08">
          <w:fldChar w:fldCharType="separate"/>
        </w:r>
        <w:r>
          <w:rPr>
            <w:rStyle w:val="Lienhypertexte"/>
            <w:noProof/>
          </w:rPr>
          <w:t>8</w:t>
        </w:r>
        <w:r w:rsidR="00095A08">
          <w:fldChar w:fldCharType="end"/>
        </w:r>
      </w:hyperlink>
    </w:p>
    <w:p w:rsidR="00095A08" w:rsidRDefault="00B74FE9">
      <w:pPr>
        <w:pStyle w:val="TM3"/>
        <w:tabs>
          <w:tab w:val="left" w:pos="1100"/>
          <w:tab w:val="right" w:leader="dot" w:pos="9560"/>
        </w:tabs>
        <w:rPr>
          <w:rFonts w:ascii="Calibri" w:hAnsi="Calibri"/>
          <w:noProof/>
          <w:sz w:val="22"/>
        </w:rPr>
      </w:pPr>
      <w:hyperlink w:anchor="_Toc256000018" w:history="1">
        <w:r w:rsidR="00095A08">
          <w:rPr>
            <w:rStyle w:val="Lienhypertexte"/>
          </w:rPr>
          <w:t>5.3.</w:t>
        </w:r>
        <w:r w:rsidR="00095A08">
          <w:rPr>
            <w:rStyle w:val="Lienhypertexte"/>
            <w:rFonts w:ascii="Calibri" w:hAnsi="Calibri"/>
            <w:noProof/>
            <w:sz w:val="22"/>
          </w:rPr>
          <w:tab/>
        </w:r>
        <w:r w:rsidR="00095A08" w:rsidRPr="00743EB7">
          <w:rPr>
            <w:rStyle w:val="Lienhypertexte"/>
          </w:rPr>
          <w:t>Prestations supplémentaires éventuelles</w:t>
        </w:r>
        <w:r w:rsidR="00095A08">
          <w:rPr>
            <w:rStyle w:val="Lienhypertexte"/>
          </w:rPr>
          <w:tab/>
        </w:r>
        <w:r w:rsidR="00095A08">
          <w:fldChar w:fldCharType="begin"/>
        </w:r>
        <w:r w:rsidR="00095A08">
          <w:rPr>
            <w:rStyle w:val="Lienhypertexte"/>
          </w:rPr>
          <w:instrText xml:space="preserve"> PAGEREF _Toc256000018 \h </w:instrText>
        </w:r>
        <w:r w:rsidR="00095A08">
          <w:fldChar w:fldCharType="separate"/>
        </w:r>
        <w:r>
          <w:rPr>
            <w:rStyle w:val="Lienhypertexte"/>
            <w:noProof/>
          </w:rPr>
          <w:t>8</w:t>
        </w:r>
        <w:r w:rsidR="00095A08">
          <w:fldChar w:fldCharType="end"/>
        </w:r>
      </w:hyperlink>
    </w:p>
    <w:p w:rsidR="00095A08" w:rsidRDefault="00B74FE9">
      <w:pPr>
        <w:pStyle w:val="TM3"/>
        <w:tabs>
          <w:tab w:val="left" w:pos="1100"/>
          <w:tab w:val="right" w:leader="dot" w:pos="9560"/>
        </w:tabs>
        <w:rPr>
          <w:rFonts w:ascii="Calibri" w:hAnsi="Calibri"/>
          <w:noProof/>
          <w:sz w:val="22"/>
        </w:rPr>
      </w:pPr>
      <w:hyperlink w:anchor="_Toc256000019" w:history="1">
        <w:r w:rsidR="00095A08">
          <w:rPr>
            <w:rStyle w:val="Lienhypertexte"/>
          </w:rPr>
          <w:t>5.4.</w:t>
        </w:r>
        <w:r w:rsidR="00095A08">
          <w:rPr>
            <w:rStyle w:val="Lienhypertexte"/>
            <w:rFonts w:ascii="Calibri" w:hAnsi="Calibri"/>
            <w:noProof/>
            <w:sz w:val="22"/>
          </w:rPr>
          <w:tab/>
        </w:r>
        <w:r w:rsidR="00095A08" w:rsidRPr="00743EB7">
          <w:rPr>
            <w:rStyle w:val="Lienhypertexte"/>
          </w:rPr>
          <w:t>Délai de validité</w:t>
        </w:r>
        <w:r w:rsidR="00095A08">
          <w:rPr>
            <w:rStyle w:val="Lienhypertexte"/>
          </w:rPr>
          <w:tab/>
        </w:r>
        <w:r w:rsidR="00095A08">
          <w:fldChar w:fldCharType="begin"/>
        </w:r>
        <w:r w:rsidR="00095A08">
          <w:rPr>
            <w:rStyle w:val="Lienhypertexte"/>
          </w:rPr>
          <w:instrText xml:space="preserve"> PAGEREF _Toc256000019 \h </w:instrText>
        </w:r>
        <w:r w:rsidR="00095A08">
          <w:fldChar w:fldCharType="separate"/>
        </w:r>
        <w:r>
          <w:rPr>
            <w:rStyle w:val="Lienhypertexte"/>
            <w:noProof/>
          </w:rPr>
          <w:t>8</w:t>
        </w:r>
        <w:r w:rsidR="00095A08">
          <w:fldChar w:fldCharType="end"/>
        </w:r>
      </w:hyperlink>
    </w:p>
    <w:p w:rsidR="00095A08" w:rsidRDefault="00B74FE9">
      <w:pPr>
        <w:pStyle w:val="TM2"/>
        <w:rPr>
          <w:rFonts w:ascii="Calibri" w:hAnsi="Calibri"/>
          <w:noProof/>
          <w:sz w:val="22"/>
        </w:rPr>
      </w:pPr>
      <w:hyperlink w:anchor="_Toc256000020" w:history="1">
        <w:r w:rsidR="00095A08">
          <w:rPr>
            <w:rStyle w:val="Lienhypertexte"/>
          </w:rPr>
          <w:t>Article 6.</w:t>
        </w:r>
        <w:r w:rsidR="00095A08">
          <w:rPr>
            <w:rStyle w:val="Lienhypertexte"/>
            <w:rFonts w:ascii="Calibri" w:hAnsi="Calibri"/>
            <w:noProof/>
            <w:sz w:val="22"/>
          </w:rPr>
          <w:tab/>
        </w:r>
        <w:r w:rsidR="00095A08" w:rsidRPr="005633DE">
          <w:rPr>
            <w:rStyle w:val="Lienhypertexte"/>
          </w:rPr>
          <w:t>Critères d’attribution et choix de l’offre</w:t>
        </w:r>
        <w:r w:rsidR="00095A08">
          <w:rPr>
            <w:rStyle w:val="Lienhypertexte"/>
          </w:rPr>
          <w:tab/>
        </w:r>
        <w:r w:rsidR="00095A08">
          <w:fldChar w:fldCharType="begin"/>
        </w:r>
        <w:r w:rsidR="00095A08">
          <w:rPr>
            <w:rStyle w:val="Lienhypertexte"/>
          </w:rPr>
          <w:instrText xml:space="preserve"> PAGEREF _Toc256000020 \h </w:instrText>
        </w:r>
        <w:r w:rsidR="00095A08">
          <w:fldChar w:fldCharType="separate"/>
        </w:r>
        <w:r>
          <w:rPr>
            <w:rStyle w:val="Lienhypertexte"/>
            <w:noProof/>
          </w:rPr>
          <w:t>9</w:t>
        </w:r>
        <w:r w:rsidR="00095A08">
          <w:fldChar w:fldCharType="end"/>
        </w:r>
      </w:hyperlink>
    </w:p>
    <w:p w:rsidR="00095A08" w:rsidRDefault="00B74FE9">
      <w:pPr>
        <w:pStyle w:val="TM2"/>
        <w:rPr>
          <w:rFonts w:ascii="Calibri" w:hAnsi="Calibri"/>
          <w:noProof/>
          <w:sz w:val="22"/>
        </w:rPr>
      </w:pPr>
      <w:hyperlink w:anchor="_Toc256000021" w:history="1">
        <w:r w:rsidR="00095A08">
          <w:rPr>
            <w:rStyle w:val="Lienhypertexte"/>
          </w:rPr>
          <w:t>Article 7.</w:t>
        </w:r>
        <w:r w:rsidR="00095A08">
          <w:rPr>
            <w:rStyle w:val="Lienhypertexte"/>
            <w:rFonts w:ascii="Calibri" w:hAnsi="Calibri"/>
            <w:noProof/>
            <w:sz w:val="22"/>
          </w:rPr>
          <w:tab/>
        </w:r>
        <w:r w:rsidR="00095A08">
          <w:rPr>
            <w:rStyle w:val="Lienhypertexte"/>
          </w:rPr>
          <w:t>Modalités de remise des plis</w:t>
        </w:r>
        <w:r w:rsidR="00095A08">
          <w:rPr>
            <w:rStyle w:val="Lienhypertexte"/>
          </w:rPr>
          <w:tab/>
        </w:r>
        <w:r w:rsidR="00095A08">
          <w:fldChar w:fldCharType="begin"/>
        </w:r>
        <w:r w:rsidR="00095A08">
          <w:rPr>
            <w:rStyle w:val="Lienhypertexte"/>
          </w:rPr>
          <w:instrText xml:space="preserve"> PAGEREF _Toc256000021 \h </w:instrText>
        </w:r>
        <w:r w:rsidR="00095A08">
          <w:fldChar w:fldCharType="separate"/>
        </w:r>
        <w:r>
          <w:rPr>
            <w:rStyle w:val="Lienhypertexte"/>
            <w:noProof/>
          </w:rPr>
          <w:t>9</w:t>
        </w:r>
        <w:r w:rsidR="00095A08">
          <w:fldChar w:fldCharType="end"/>
        </w:r>
      </w:hyperlink>
    </w:p>
    <w:p w:rsidR="00095A08" w:rsidRDefault="00B74FE9">
      <w:pPr>
        <w:pStyle w:val="TM2"/>
        <w:rPr>
          <w:rFonts w:ascii="Calibri" w:hAnsi="Calibri"/>
          <w:noProof/>
          <w:sz w:val="22"/>
        </w:rPr>
      </w:pPr>
      <w:hyperlink w:anchor="_Toc256000022" w:history="1">
        <w:r w:rsidR="00095A08">
          <w:rPr>
            <w:rStyle w:val="Lienhypertexte"/>
          </w:rPr>
          <w:t>Article 8.</w:t>
        </w:r>
        <w:r w:rsidR="00095A08">
          <w:rPr>
            <w:rStyle w:val="Lienhypertexte"/>
            <w:rFonts w:ascii="Calibri" w:hAnsi="Calibri"/>
            <w:noProof/>
            <w:sz w:val="22"/>
          </w:rPr>
          <w:tab/>
        </w:r>
        <w:r w:rsidR="00095A08" w:rsidRPr="00743EB7">
          <w:rPr>
            <w:rStyle w:val="Lienhypertexte"/>
          </w:rPr>
          <w:t xml:space="preserve">Attribution </w:t>
        </w:r>
        <w:r w:rsidR="00095A08" w:rsidRPr="005408C6">
          <w:rPr>
            <w:rStyle w:val="Lienhypertexte"/>
          </w:rPr>
          <w:t>du marché</w:t>
        </w:r>
        <w:r w:rsidR="00095A08">
          <w:rPr>
            <w:rStyle w:val="Lienhypertexte"/>
          </w:rPr>
          <w:tab/>
        </w:r>
        <w:r w:rsidR="00095A08">
          <w:fldChar w:fldCharType="begin"/>
        </w:r>
        <w:r w:rsidR="00095A08">
          <w:rPr>
            <w:rStyle w:val="Lienhypertexte"/>
          </w:rPr>
          <w:instrText xml:space="preserve"> PAGEREF _Toc256000022 \h </w:instrText>
        </w:r>
        <w:r w:rsidR="00095A08">
          <w:fldChar w:fldCharType="separate"/>
        </w:r>
        <w:r>
          <w:rPr>
            <w:rStyle w:val="Lienhypertexte"/>
            <w:noProof/>
          </w:rPr>
          <w:t>10</w:t>
        </w:r>
        <w:r w:rsidR="00095A08">
          <w:fldChar w:fldCharType="end"/>
        </w:r>
      </w:hyperlink>
    </w:p>
    <w:p w:rsidR="00095A08" w:rsidRDefault="00B74FE9">
      <w:pPr>
        <w:pStyle w:val="TM2"/>
        <w:rPr>
          <w:rFonts w:ascii="Calibri" w:hAnsi="Calibri"/>
          <w:noProof/>
          <w:sz w:val="22"/>
        </w:rPr>
      </w:pPr>
      <w:hyperlink w:anchor="_Toc256000023" w:history="1">
        <w:r w:rsidR="00095A08">
          <w:rPr>
            <w:rStyle w:val="Lienhypertexte"/>
          </w:rPr>
          <w:t>Article 9.</w:t>
        </w:r>
        <w:r w:rsidR="00095A08">
          <w:rPr>
            <w:rStyle w:val="Lienhypertexte"/>
            <w:rFonts w:ascii="Calibri" w:hAnsi="Calibri"/>
            <w:noProof/>
            <w:sz w:val="22"/>
          </w:rPr>
          <w:tab/>
        </w:r>
        <w:r w:rsidR="00095A08" w:rsidRPr="003C43E3">
          <w:rPr>
            <w:rStyle w:val="Lienhypertexte"/>
          </w:rPr>
          <w:t>Litiges et différends</w:t>
        </w:r>
        <w:r w:rsidR="00095A08">
          <w:rPr>
            <w:rStyle w:val="Lienhypertexte"/>
          </w:rPr>
          <w:tab/>
        </w:r>
        <w:r w:rsidR="00095A08">
          <w:fldChar w:fldCharType="begin"/>
        </w:r>
        <w:r w:rsidR="00095A08">
          <w:rPr>
            <w:rStyle w:val="Lienhypertexte"/>
          </w:rPr>
          <w:instrText xml:space="preserve"> PAGEREF _Toc256000023 \h </w:instrText>
        </w:r>
        <w:r w:rsidR="00095A08">
          <w:fldChar w:fldCharType="separate"/>
        </w:r>
        <w:r>
          <w:rPr>
            <w:rStyle w:val="Lienhypertexte"/>
            <w:noProof/>
          </w:rPr>
          <w:t>11</w:t>
        </w:r>
        <w:r w:rsidR="00095A08">
          <w:fldChar w:fldCharType="end"/>
        </w:r>
      </w:hyperlink>
    </w:p>
    <w:p w:rsidR="00095A08" w:rsidRDefault="00B74FE9">
      <w:pPr>
        <w:pStyle w:val="TM1"/>
        <w:tabs>
          <w:tab w:val="left" w:pos="1540"/>
          <w:tab w:val="right" w:leader="dot" w:pos="9560"/>
        </w:tabs>
        <w:rPr>
          <w:rFonts w:ascii="Calibri" w:hAnsi="Calibri"/>
          <w:noProof/>
          <w:sz w:val="22"/>
        </w:rPr>
      </w:pPr>
      <w:hyperlink w:anchor="_Toc256000024" w:history="1">
        <w:r w:rsidR="00095A08">
          <w:rPr>
            <w:rStyle w:val="Lienhypertexte"/>
          </w:rPr>
          <w:t xml:space="preserve">ANNEXE 1: </w:t>
        </w:r>
        <w:r w:rsidR="00095A08">
          <w:rPr>
            <w:rStyle w:val="Lienhypertexte"/>
            <w:rFonts w:ascii="Calibri" w:hAnsi="Calibri"/>
            <w:noProof/>
            <w:sz w:val="22"/>
          </w:rPr>
          <w:tab/>
        </w:r>
        <w:r w:rsidR="00095A08" w:rsidRPr="00EC072E">
          <w:rPr>
            <w:rStyle w:val="Lienhypertexte"/>
            <w:lang w:val="fr-FR"/>
          </w:rPr>
          <w:t>ATTESTATION DE VISITE</w:t>
        </w:r>
        <w:r w:rsidR="00095A08">
          <w:rPr>
            <w:rStyle w:val="Lienhypertexte"/>
          </w:rPr>
          <w:tab/>
        </w:r>
        <w:r w:rsidR="00095A08">
          <w:fldChar w:fldCharType="begin"/>
        </w:r>
        <w:r w:rsidR="00095A08">
          <w:rPr>
            <w:rStyle w:val="Lienhypertexte"/>
          </w:rPr>
          <w:instrText xml:space="preserve"> PAGEREF _Toc256000024 \h </w:instrText>
        </w:r>
        <w:r w:rsidR="00095A08">
          <w:fldChar w:fldCharType="separate"/>
        </w:r>
        <w:r>
          <w:rPr>
            <w:rStyle w:val="Lienhypertexte"/>
            <w:noProof/>
          </w:rPr>
          <w:t>12</w:t>
        </w:r>
        <w:r w:rsidR="00095A08">
          <w:fldChar w:fldCharType="end"/>
        </w:r>
      </w:hyperlink>
    </w:p>
    <w:p w:rsidR="00095A08" w:rsidRPr="00743EB7" w:rsidRDefault="00095A08" w:rsidP="00095A08">
      <w:pPr>
        <w:pStyle w:val="TM1"/>
        <w:tabs>
          <w:tab w:val="right" w:leader="dot" w:pos="9060"/>
        </w:tabs>
        <w:rPr>
          <w:b w:val="0"/>
          <w:szCs w:val="22"/>
          <w:lang w:val="fr-FR"/>
        </w:rPr>
      </w:pPr>
      <w:r w:rsidRPr="00743EB7">
        <w:rPr>
          <w:b w:val="0"/>
          <w:szCs w:val="22"/>
          <w:lang w:val="fr-FR"/>
        </w:rPr>
        <w:fldChar w:fldCharType="end"/>
      </w:r>
    </w:p>
    <w:p w:rsidR="00095A08" w:rsidRPr="00A73F80" w:rsidRDefault="00095A08" w:rsidP="00095A08">
      <w:pPr>
        <w:pStyle w:val="TM1"/>
        <w:tabs>
          <w:tab w:val="right" w:leader="dot" w:pos="9060"/>
        </w:tabs>
        <w:rPr>
          <w:b w:val="0"/>
          <w:sz w:val="2"/>
          <w:szCs w:val="2"/>
          <w:lang w:val="fr-FR"/>
        </w:rPr>
      </w:pPr>
      <w:r>
        <w:rPr>
          <w:b w:val="0"/>
          <w:szCs w:val="22"/>
          <w:lang w:val="fr-FR"/>
        </w:rPr>
        <w:br w:type="page"/>
      </w:r>
    </w:p>
    <w:p w:rsidR="00095A08" w:rsidRPr="00A73F80" w:rsidRDefault="00095A08" w:rsidP="00095A08">
      <w:pPr>
        <w:pStyle w:val="Titre2"/>
      </w:pPr>
      <w:bookmarkStart w:id="2" w:name="_Toc192524764"/>
      <w:bookmarkStart w:id="3" w:name="_Toc256000000"/>
      <w:r w:rsidRPr="00A73F80">
        <w:lastRenderedPageBreak/>
        <w:t>Dispositions générales</w:t>
      </w:r>
      <w:bookmarkEnd w:id="2"/>
      <w:bookmarkEnd w:id="3"/>
    </w:p>
    <w:p w:rsidR="00095A08" w:rsidRPr="00A73F80" w:rsidRDefault="00095A08" w:rsidP="00095A08">
      <w:pPr>
        <w:pStyle w:val="Titre3"/>
      </w:pPr>
      <w:bookmarkStart w:id="4" w:name="_Toc256000001"/>
      <w:r w:rsidRPr="00A73F80">
        <w:t>Objet de la consultation</w:t>
      </w:r>
      <w:bookmarkEnd w:id="4"/>
      <w:r w:rsidRPr="00A73F80">
        <w:t xml:space="preserve"> </w:t>
      </w:r>
    </w:p>
    <w:p w:rsidR="00095A08" w:rsidRPr="00913285" w:rsidRDefault="00095A08" w:rsidP="00095A08">
      <w:pPr>
        <w:rPr>
          <w:lang w:val="en-US"/>
        </w:rPr>
      </w:pPr>
      <w:r w:rsidRPr="00913285">
        <w:rPr>
          <w:b/>
          <w:lang w:val="en-US"/>
        </w:rPr>
        <w:t xml:space="preserve">Objet des </w:t>
      </w:r>
      <w:proofErr w:type="spellStart"/>
      <w:proofErr w:type="gramStart"/>
      <w:r w:rsidRPr="00913285">
        <w:rPr>
          <w:b/>
          <w:lang w:val="en-US"/>
        </w:rPr>
        <w:t>travaux</w:t>
      </w:r>
      <w:proofErr w:type="spellEnd"/>
      <w:r w:rsidRPr="00913285">
        <w:rPr>
          <w:b/>
          <w:lang w:val="en-US"/>
        </w:rPr>
        <w:t xml:space="preserve"> :</w:t>
      </w:r>
      <w:proofErr w:type="gramEnd"/>
      <w:r w:rsidRPr="00913285">
        <w:rPr>
          <w:lang w:val="en-US"/>
        </w:rPr>
        <w:t xml:space="preserve"> </w:t>
      </w:r>
      <w:proofErr w:type="spellStart"/>
      <w:r w:rsidRPr="00913285">
        <w:rPr>
          <w:lang w:val="en-US"/>
        </w:rPr>
        <w:t>Mise</w:t>
      </w:r>
      <w:proofErr w:type="spellEnd"/>
      <w:r w:rsidRPr="00913285">
        <w:rPr>
          <w:lang w:val="en-US"/>
        </w:rPr>
        <w:t xml:space="preserve"> en place d’un </w:t>
      </w:r>
      <w:proofErr w:type="spellStart"/>
      <w:r w:rsidRPr="00913285">
        <w:rPr>
          <w:lang w:val="en-US"/>
        </w:rPr>
        <w:t>groupe</w:t>
      </w:r>
      <w:proofErr w:type="spellEnd"/>
      <w:r w:rsidRPr="00913285">
        <w:rPr>
          <w:lang w:val="en-US"/>
        </w:rPr>
        <w:t xml:space="preserve"> </w:t>
      </w:r>
      <w:proofErr w:type="spellStart"/>
      <w:r w:rsidRPr="00913285">
        <w:rPr>
          <w:lang w:val="en-US"/>
        </w:rPr>
        <w:t>électrogène</w:t>
      </w:r>
      <w:proofErr w:type="spellEnd"/>
      <w:r w:rsidRPr="00913285">
        <w:rPr>
          <w:lang w:val="en-US"/>
        </w:rPr>
        <w:t xml:space="preserve"> au Foyer </w:t>
      </w:r>
      <w:proofErr w:type="spellStart"/>
      <w:r w:rsidRPr="00913285">
        <w:rPr>
          <w:lang w:val="en-US"/>
        </w:rPr>
        <w:t>L'Artimon</w:t>
      </w:r>
      <w:proofErr w:type="spellEnd"/>
      <w:r w:rsidRPr="00913285">
        <w:rPr>
          <w:lang w:val="en-US"/>
        </w:rPr>
        <w:t xml:space="preserve"> de </w:t>
      </w:r>
      <w:proofErr w:type="spellStart"/>
      <w:r w:rsidRPr="00913285">
        <w:rPr>
          <w:lang w:val="en-US"/>
        </w:rPr>
        <w:t>l'EPSM</w:t>
      </w:r>
      <w:proofErr w:type="spellEnd"/>
      <w:r w:rsidRPr="00913285">
        <w:rPr>
          <w:lang w:val="en-US"/>
        </w:rPr>
        <w:t xml:space="preserve"> de la Sarthe.</w:t>
      </w:r>
    </w:p>
    <w:p w:rsidR="00095A08" w:rsidRPr="00913285" w:rsidRDefault="00095A08" w:rsidP="00095A08">
      <w:pPr>
        <w:rPr>
          <w:lang w:val="en-US"/>
        </w:rPr>
      </w:pPr>
    </w:p>
    <w:p w:rsidR="00095A08" w:rsidRPr="00913285" w:rsidRDefault="00095A08" w:rsidP="00095A08">
      <w:pPr>
        <w:rPr>
          <w:lang w:val="en-US"/>
        </w:rPr>
      </w:pPr>
      <w:r w:rsidRPr="00913285">
        <w:rPr>
          <w:b/>
          <w:lang w:val="en-US"/>
        </w:rPr>
        <w:t xml:space="preserve">Lieu </w:t>
      </w:r>
      <w:proofErr w:type="spellStart"/>
      <w:proofErr w:type="gramStart"/>
      <w:r w:rsidRPr="00913285">
        <w:rPr>
          <w:b/>
          <w:lang w:val="en-US"/>
        </w:rPr>
        <w:t>d’exécution</w:t>
      </w:r>
      <w:proofErr w:type="spellEnd"/>
      <w:r w:rsidRPr="00913285">
        <w:rPr>
          <w:lang w:val="en-US"/>
        </w:rPr>
        <w:t xml:space="preserve"> :</w:t>
      </w:r>
      <w:proofErr w:type="gramEnd"/>
      <w:r w:rsidRPr="00913285">
        <w:rPr>
          <w:lang w:val="en-US"/>
        </w:rPr>
        <w:t xml:space="preserve"> </w:t>
      </w:r>
      <w:proofErr w:type="spellStart"/>
      <w:r w:rsidRPr="00913285">
        <w:rPr>
          <w:lang w:val="en-US"/>
        </w:rPr>
        <w:t>Établissement</w:t>
      </w:r>
      <w:proofErr w:type="spellEnd"/>
      <w:r w:rsidRPr="00913285">
        <w:rPr>
          <w:lang w:val="en-US"/>
        </w:rPr>
        <w:t xml:space="preserve"> Public de Santé </w:t>
      </w:r>
      <w:proofErr w:type="spellStart"/>
      <w:r w:rsidRPr="00913285">
        <w:rPr>
          <w:lang w:val="en-US"/>
        </w:rPr>
        <w:t>Mentale</w:t>
      </w:r>
      <w:proofErr w:type="spellEnd"/>
      <w:r w:rsidRPr="00913285">
        <w:rPr>
          <w:lang w:val="en-US"/>
        </w:rPr>
        <w:t xml:space="preserve"> de la Sarthe (EPSM), 20 avenue du 19 Mars 1962, 72700 Allonnes</w:t>
      </w:r>
    </w:p>
    <w:p w:rsidR="00095A08" w:rsidRDefault="00095A08" w:rsidP="00095A08">
      <w:pPr>
        <w:pStyle w:val="Titre3"/>
      </w:pPr>
      <w:bookmarkStart w:id="5" w:name="_Toc192524766"/>
      <w:bookmarkStart w:id="6" w:name="_Toc256000002"/>
      <w:r>
        <w:t>Codes CPV</w:t>
      </w:r>
      <w:bookmarkEnd w:id="5"/>
      <w:bookmarkEnd w:id="6"/>
    </w:p>
    <w:p w:rsidR="00095A08" w:rsidRPr="00376AEA" w:rsidRDefault="00095A08" w:rsidP="00095A08">
      <w:r w:rsidRPr="00376AEA">
        <w:rPr>
          <w:bCs/>
        </w:rPr>
        <w:t xml:space="preserve">Le code CPV principal </w:t>
      </w:r>
      <w:r w:rsidRPr="00376AEA">
        <w:rPr>
          <w:bCs/>
          <w:color w:val="000000"/>
        </w:rPr>
        <w:t xml:space="preserve">du </w:t>
      </w:r>
      <w:proofErr w:type="gramStart"/>
      <w:r w:rsidRPr="00376AEA">
        <w:rPr>
          <w:bCs/>
          <w:color w:val="000000"/>
        </w:rPr>
        <w:t xml:space="preserve">marché </w:t>
      </w:r>
      <w:r w:rsidRPr="00376AEA">
        <w:rPr>
          <w:bCs/>
        </w:rPr>
        <w:t xml:space="preserve"> est</w:t>
      </w:r>
      <w:proofErr w:type="gramEnd"/>
      <w:r w:rsidRPr="00376AEA">
        <w:rPr>
          <w:bCs/>
        </w:rPr>
        <w:t xml:space="preserve"> le suivant :</w:t>
      </w:r>
      <w:r>
        <w:rPr>
          <w:bCs/>
        </w:rPr>
        <w:t xml:space="preserve"> </w:t>
      </w:r>
      <w:r w:rsidRPr="00376AEA">
        <w:rPr>
          <w:color w:val="000000"/>
        </w:rPr>
        <w:t>45310000-3</w:t>
      </w:r>
      <w:r w:rsidRPr="00376AEA">
        <w:t xml:space="preserve"> - </w:t>
      </w:r>
      <w:r w:rsidRPr="00376AEA">
        <w:rPr>
          <w:color w:val="000000"/>
        </w:rPr>
        <w:t>Travaux d'équipement électrique</w:t>
      </w:r>
      <w:r w:rsidRPr="00376AEA">
        <w:t> </w:t>
      </w:r>
      <w:r w:rsidRPr="00376AEA">
        <w:rPr>
          <w:color w:val="333333"/>
        </w:rPr>
        <w:t xml:space="preserve"> </w:t>
      </w:r>
    </w:p>
    <w:p w:rsidR="00095A08" w:rsidRDefault="00095A08" w:rsidP="00095A08">
      <w:pPr>
        <w:rPr>
          <w:bCs/>
          <w:szCs w:val="24"/>
          <w:u w:val="single"/>
        </w:rPr>
      </w:pPr>
    </w:p>
    <w:p w:rsidR="00095A08" w:rsidRPr="00913285" w:rsidRDefault="00095A08" w:rsidP="00095A08">
      <w:r w:rsidRPr="00913285">
        <w:rPr>
          <w:bCs/>
          <w:szCs w:val="24"/>
          <w:u w:val="single"/>
        </w:rPr>
        <w:t>Code(s) CPV secondaire(s) :</w:t>
      </w:r>
    </w:p>
    <w:p w:rsidR="00095A08" w:rsidRPr="00502535" w:rsidRDefault="00095A08" w:rsidP="00095A08">
      <w:pPr>
        <w:ind w:left="709"/>
        <w:rPr>
          <w:szCs w:val="24"/>
        </w:rPr>
      </w:pPr>
      <w:r w:rsidRPr="00502535">
        <w:rPr>
          <w:color w:val="000000"/>
          <w:szCs w:val="24"/>
        </w:rPr>
        <w:t>31121000-0</w:t>
      </w:r>
      <w:r w:rsidRPr="00502535">
        <w:rPr>
          <w:szCs w:val="24"/>
        </w:rPr>
        <w:t xml:space="preserve"> - </w:t>
      </w:r>
      <w:r w:rsidRPr="00502535">
        <w:rPr>
          <w:color w:val="000000"/>
          <w:szCs w:val="24"/>
        </w:rPr>
        <w:t>Groupes électrogènes</w:t>
      </w:r>
    </w:p>
    <w:p w:rsidR="00095A08" w:rsidRPr="00502535" w:rsidRDefault="00095A08" w:rsidP="00095A08">
      <w:pPr>
        <w:ind w:left="709"/>
        <w:rPr>
          <w:szCs w:val="24"/>
        </w:rPr>
      </w:pPr>
      <w:r w:rsidRPr="00502535">
        <w:rPr>
          <w:color w:val="000000"/>
          <w:szCs w:val="24"/>
        </w:rPr>
        <w:t>45311000-0</w:t>
      </w:r>
      <w:r w:rsidRPr="00502535">
        <w:rPr>
          <w:szCs w:val="24"/>
        </w:rPr>
        <w:t xml:space="preserve"> - </w:t>
      </w:r>
      <w:r w:rsidRPr="00502535">
        <w:rPr>
          <w:color w:val="000000"/>
          <w:szCs w:val="24"/>
        </w:rPr>
        <w:t>Travaux de câblage et d'installations électriques</w:t>
      </w:r>
    </w:p>
    <w:p w:rsidR="00095A08" w:rsidRPr="00110426" w:rsidRDefault="00095A08" w:rsidP="00095A08">
      <w:pPr>
        <w:rPr>
          <w:lang w:val="en-US"/>
        </w:rPr>
      </w:pPr>
      <w:r w:rsidRPr="00110426">
        <w:rPr>
          <w:lang w:val="en-US"/>
        </w:rPr>
        <w:t xml:space="preserve"> </w:t>
      </w:r>
    </w:p>
    <w:p w:rsidR="00095A08" w:rsidRPr="00743EB7" w:rsidRDefault="00095A08" w:rsidP="00095A08">
      <w:pPr>
        <w:pStyle w:val="Titre3"/>
      </w:pPr>
      <w:bookmarkStart w:id="7" w:name="_Toc141007580"/>
      <w:bookmarkStart w:id="8" w:name="_Toc150251569"/>
      <w:bookmarkStart w:id="9" w:name="_Toc256000003"/>
      <w:r w:rsidRPr="00743EB7">
        <w:t>Durée</w:t>
      </w:r>
      <w:bookmarkEnd w:id="7"/>
      <w:bookmarkEnd w:id="8"/>
      <w:bookmarkEnd w:id="9"/>
      <w:r w:rsidRPr="00A256A9">
        <w:t xml:space="preserve"> </w:t>
      </w:r>
    </w:p>
    <w:p w:rsidR="00095A08" w:rsidRDefault="005B2BEA" w:rsidP="00095A08">
      <w:proofErr w:type="gramStart"/>
      <w:r>
        <w:rPr>
          <w:u w:val="single"/>
        </w:rPr>
        <w:t>voir</w:t>
      </w:r>
      <w:proofErr w:type="gramEnd"/>
      <w:r>
        <w:rPr>
          <w:u w:val="single"/>
        </w:rPr>
        <w:t xml:space="preserve"> CCAP</w:t>
      </w:r>
    </w:p>
    <w:p w:rsidR="00095A08" w:rsidRPr="00743EB7" w:rsidRDefault="00095A08" w:rsidP="00095A08">
      <w:pPr>
        <w:pStyle w:val="Titre2"/>
      </w:pPr>
      <w:bookmarkStart w:id="10" w:name="_Toc192524768"/>
      <w:bookmarkStart w:id="11" w:name="_Toc256000004"/>
      <w:r w:rsidRPr="00743EB7">
        <w:t>Dossier de consultation</w:t>
      </w:r>
      <w:bookmarkEnd w:id="10"/>
      <w:bookmarkEnd w:id="11"/>
    </w:p>
    <w:p w:rsidR="00095A08" w:rsidRPr="00743EB7" w:rsidRDefault="00095A08" w:rsidP="00095A08">
      <w:pPr>
        <w:rPr>
          <w:shd w:val="clear" w:color="auto" w:fill="F0F0F0"/>
        </w:rPr>
      </w:pPr>
      <w:r w:rsidRPr="00743EB7">
        <w:t>Vous pouvez consulter les documents en ligne à l’adresse suivante : https://www.marches-publics.gouv.fr/</w:t>
      </w:r>
    </w:p>
    <w:p w:rsidR="00095A08" w:rsidRPr="00743EB7" w:rsidRDefault="00095A08" w:rsidP="00095A08">
      <w:pPr>
        <w:rPr>
          <w:shd w:val="clear" w:color="auto" w:fill="F0F0F0"/>
        </w:rPr>
      </w:pPr>
    </w:p>
    <w:p w:rsidR="00095A08" w:rsidRPr="00743EB7" w:rsidRDefault="00095A08" w:rsidP="00095A08">
      <w:pPr>
        <w:rPr>
          <w:shd w:val="clear" w:color="auto" w:fill="F0F0F0"/>
        </w:rPr>
      </w:pPr>
      <w:r w:rsidRPr="00743EB7">
        <w:t xml:space="preserve">Le dossier de consultation comprend les éléments suivants : </w:t>
      </w:r>
    </w:p>
    <w:p w:rsidR="00095A08" w:rsidRPr="00743EB7" w:rsidRDefault="00095A08" w:rsidP="00095A08">
      <w:pPr>
        <w:rPr>
          <w:shd w:val="clear" w:color="auto" w:fill="F0F0F0"/>
        </w:rPr>
      </w:pPr>
      <w:r w:rsidRPr="00743EB7">
        <w:t>- L'acte d'engagement (AE) et ses éventuelles annexes financières</w:t>
      </w:r>
    </w:p>
    <w:p w:rsidR="00095A08" w:rsidRPr="00743EB7" w:rsidRDefault="00095A08" w:rsidP="00095A08">
      <w:pPr>
        <w:rPr>
          <w:shd w:val="clear" w:color="auto" w:fill="F0F0F0"/>
        </w:rPr>
      </w:pPr>
      <w:r w:rsidRPr="00743EB7">
        <w:t>- Règlement Consultation (RC)</w:t>
      </w:r>
    </w:p>
    <w:p w:rsidR="00095A08" w:rsidRPr="00743EB7" w:rsidRDefault="00095A08" w:rsidP="00095A08">
      <w:pPr>
        <w:rPr>
          <w:shd w:val="clear" w:color="auto" w:fill="F0F0F0"/>
        </w:rPr>
      </w:pPr>
      <w:r w:rsidRPr="00743EB7">
        <w:t>- CCAP</w:t>
      </w:r>
      <w:r w:rsidR="005B2BEA">
        <w:t xml:space="preserve"> et ses annexes</w:t>
      </w:r>
    </w:p>
    <w:p w:rsidR="00095A08" w:rsidRPr="00743EB7" w:rsidRDefault="00095A08" w:rsidP="00095A08">
      <w:pPr>
        <w:rPr>
          <w:shd w:val="clear" w:color="auto" w:fill="F0F0F0"/>
        </w:rPr>
      </w:pPr>
      <w:r w:rsidRPr="00743EB7">
        <w:t>- Le programme ou le calendrier détaillé d'exécution des travaux établi conformément aux dispositions de l'article 28.2 du CCAG travaux et comportant les dates de début et de fin des travaux</w:t>
      </w:r>
    </w:p>
    <w:p w:rsidR="00095A08" w:rsidRPr="00743EB7" w:rsidRDefault="00095A08" w:rsidP="00095A08">
      <w:pPr>
        <w:rPr>
          <w:shd w:val="clear" w:color="auto" w:fill="F0F0F0"/>
        </w:rPr>
      </w:pPr>
      <w:r w:rsidRPr="00743EB7">
        <w:t>- Le cahier des clauses techniques particulières (CCTP) ou tout autre document qui en tient lieu et ses éventuelles annexes</w:t>
      </w:r>
    </w:p>
    <w:p w:rsidR="00095A08" w:rsidRPr="00743EB7" w:rsidRDefault="00095A08" w:rsidP="00095A08">
      <w:pPr>
        <w:rPr>
          <w:shd w:val="clear" w:color="auto" w:fill="F0F0F0"/>
        </w:rPr>
      </w:pPr>
      <w:r w:rsidRPr="00743EB7">
        <w:t>- Les éléments de décomposition de l'offre financière du titulaire</w:t>
      </w:r>
    </w:p>
    <w:p w:rsidR="00095A08" w:rsidRPr="00743EB7" w:rsidRDefault="00095A08" w:rsidP="00095A08">
      <w:pPr>
        <w:rPr>
          <w:shd w:val="clear" w:color="auto" w:fill="F0F0F0"/>
        </w:rPr>
      </w:pPr>
      <w:r w:rsidRPr="00743EB7">
        <w:t>- DC1 – Lettre de candidature</w:t>
      </w:r>
    </w:p>
    <w:p w:rsidR="00095A08" w:rsidRPr="00743EB7" w:rsidRDefault="00095A08" w:rsidP="00095A08">
      <w:pPr>
        <w:rPr>
          <w:shd w:val="clear" w:color="auto" w:fill="F0F0F0"/>
        </w:rPr>
      </w:pPr>
      <w:r w:rsidRPr="00743EB7">
        <w:t>- DC2 – Déclaration du candidat individuel</w:t>
      </w:r>
    </w:p>
    <w:p w:rsidR="00095A08" w:rsidRPr="00743EB7" w:rsidRDefault="00095A08" w:rsidP="00095A08">
      <w:pPr>
        <w:rPr>
          <w:shd w:val="clear" w:color="auto" w:fill="F0F0F0"/>
        </w:rPr>
      </w:pPr>
    </w:p>
    <w:p w:rsidR="00095A08" w:rsidRPr="00743EB7" w:rsidRDefault="00095A08" w:rsidP="00095A08">
      <w:pPr>
        <w:rPr>
          <w:shd w:val="clear" w:color="auto" w:fill="F0F0F0"/>
        </w:rPr>
      </w:pPr>
    </w:p>
    <w:p w:rsidR="00095A08" w:rsidRPr="00743EB7" w:rsidRDefault="00095A08" w:rsidP="00095A08">
      <w:pPr>
        <w:rPr>
          <w:shd w:val="clear" w:color="auto" w:fill="F0F0F0"/>
        </w:rPr>
      </w:pPr>
      <w:r w:rsidRPr="00743EB7">
        <w:t>Le maître d’ouvrage se réserve le droit d’apporter des modifications de détail au dossier de consultation. Ces modifications devront être reçues par les candidats au plus tard 6 jours calendaires avant la date limite de réception des offres. Les candidats devront alors répondre sur la base du dossier modifié sans pouvoir élever aucune réclamation à ce sujet.</w:t>
      </w:r>
    </w:p>
    <w:p w:rsidR="00095A08" w:rsidRPr="00743EB7" w:rsidRDefault="00095A08" w:rsidP="00095A08">
      <w:pPr>
        <w:rPr>
          <w:shd w:val="clear" w:color="auto" w:fill="F0F0F0"/>
        </w:rPr>
      </w:pPr>
    </w:p>
    <w:p w:rsidR="00095A08" w:rsidRPr="00743EB7" w:rsidRDefault="00095A08" w:rsidP="00095A08">
      <w:pPr>
        <w:rPr>
          <w:shd w:val="clear" w:color="auto" w:fill="F0F0F0"/>
        </w:rPr>
      </w:pPr>
      <w:r w:rsidRPr="00743EB7">
        <w:t>Les renseignements complémentaires sur les documents de la consultation seront envoyés aux opérateurs économiques 6 jours calendaires au plus tard avant la date limite fixée pour la réception des offres, pour autant qu'ils en aient fait la demande 10 jours calendaires avant la date limite fixée pour la réception des offres.</w:t>
      </w:r>
    </w:p>
    <w:p w:rsidR="00095A08" w:rsidRPr="00743EB7" w:rsidRDefault="00095A08" w:rsidP="00095A08">
      <w:pPr>
        <w:rPr>
          <w:shd w:val="clear" w:color="auto" w:fill="F0F0F0"/>
        </w:rPr>
      </w:pPr>
    </w:p>
    <w:p w:rsidR="00095A08" w:rsidRPr="00743EB7" w:rsidRDefault="00095A08" w:rsidP="00095A08">
      <w:pPr>
        <w:rPr>
          <w:shd w:val="clear" w:color="auto" w:fill="F0F0F0"/>
        </w:rPr>
      </w:pPr>
      <w:r w:rsidRPr="00743EB7">
        <w:t>Si un complément d'informations, nécessaire à l'élaboration de l'offre n'est pas fourni dans les délais prévus ci-dessus, ou si des modifications importantes sont apportées aux documents du marché, le délai de réception des offres sera prolongé de manière proportionnée à l'importance des informations demandées ou des modifications apportées.</w:t>
      </w:r>
    </w:p>
    <w:p w:rsidR="00095A08" w:rsidRDefault="00095A08" w:rsidP="00095A08">
      <w:pPr>
        <w:rPr>
          <w:shd w:val="clear" w:color="auto" w:fill="F0F0F0"/>
        </w:rPr>
      </w:pPr>
    </w:p>
    <w:p w:rsidR="00E31D26" w:rsidRPr="00743EB7" w:rsidRDefault="00E31D26" w:rsidP="00095A08">
      <w:pPr>
        <w:rPr>
          <w:shd w:val="clear" w:color="auto" w:fill="F0F0F0"/>
        </w:rPr>
      </w:pPr>
      <w:r>
        <w:rPr>
          <w:shd w:val="clear" w:color="auto" w:fill="F0F0F0"/>
        </w:rPr>
        <w:br w:type="page"/>
      </w:r>
    </w:p>
    <w:p w:rsidR="00095A08" w:rsidRDefault="00095A08" w:rsidP="00095A08">
      <w:pPr>
        <w:pStyle w:val="Titre2"/>
      </w:pPr>
      <w:bookmarkStart w:id="12" w:name="_Toc192524769"/>
      <w:bookmarkStart w:id="13" w:name="_Toc256000005"/>
      <w:r>
        <w:lastRenderedPageBreak/>
        <w:t>Conditions de la consultation</w:t>
      </w:r>
      <w:bookmarkEnd w:id="12"/>
      <w:bookmarkEnd w:id="13"/>
      <w:r>
        <w:t xml:space="preserve"> </w:t>
      </w:r>
    </w:p>
    <w:p w:rsidR="00095A08" w:rsidRPr="00743EB7" w:rsidRDefault="00095A08" w:rsidP="00095A08">
      <w:pPr>
        <w:pStyle w:val="Titre3"/>
      </w:pPr>
      <w:bookmarkStart w:id="14" w:name="_Toc192524770"/>
      <w:bookmarkStart w:id="15" w:name="_Toc256000006"/>
      <w:r w:rsidRPr="00743EB7">
        <w:t>Procédure de passation</w:t>
      </w:r>
      <w:bookmarkEnd w:id="14"/>
      <w:bookmarkEnd w:id="15"/>
    </w:p>
    <w:p w:rsidR="00095A08" w:rsidRDefault="00095A08" w:rsidP="00095A08">
      <w:r w:rsidRPr="00743EB7">
        <w:t>Conformément à l’article R. 2123-1, 1° du Code de la commande publique, le marché est passé par procédure adaptée.</w:t>
      </w:r>
    </w:p>
    <w:p w:rsidR="00095A08" w:rsidRPr="00743EB7" w:rsidRDefault="00095A08" w:rsidP="00095A08">
      <w:pPr>
        <w:pStyle w:val="Titre3"/>
      </w:pPr>
      <w:bookmarkStart w:id="16" w:name="_Toc192524771"/>
      <w:bookmarkStart w:id="17" w:name="_Toc256000007"/>
      <w:r w:rsidRPr="00743EB7">
        <w:t>Allotissement</w:t>
      </w:r>
      <w:bookmarkEnd w:id="16"/>
      <w:bookmarkEnd w:id="17"/>
    </w:p>
    <w:p w:rsidR="00095A08" w:rsidRPr="00852400" w:rsidRDefault="00095A08" w:rsidP="00095A08">
      <w:pPr>
        <w:rPr>
          <w:lang w:val="fr-FR"/>
        </w:rPr>
      </w:pPr>
      <w:r w:rsidRPr="00852400">
        <w:rPr>
          <w:lang w:val="fr-FR"/>
        </w:rPr>
        <w:t xml:space="preserve">Le pouvoir adjudicateur décide de ne pas allotir le marché pour les raisons suivantes : </w:t>
      </w:r>
      <w:r w:rsidRPr="00852400">
        <w:rPr>
          <w:color w:val="000000"/>
          <w:lang w:val="fr-FR"/>
        </w:rPr>
        <w:t>L’acheteur est dans l’impossibilité d’identifier des prestations distinctes compte tenu de l’objet même des prestations.</w:t>
      </w:r>
    </w:p>
    <w:p w:rsidR="00095A08" w:rsidRDefault="00095A08" w:rsidP="00095A08">
      <w:pPr>
        <w:pStyle w:val="Titre3"/>
      </w:pPr>
      <w:bookmarkStart w:id="18" w:name="_Toc192524772"/>
      <w:bookmarkStart w:id="19" w:name="_Toc256000008"/>
      <w:r w:rsidRPr="00CA0EA2">
        <w:t>Négociation</w:t>
      </w:r>
      <w:bookmarkEnd w:id="18"/>
      <w:bookmarkEnd w:id="19"/>
    </w:p>
    <w:p w:rsidR="00095A08" w:rsidRDefault="00095A08" w:rsidP="00095A08">
      <w:r w:rsidRPr="00743EB7">
        <w:t>Conformément à l'article R. 2123-5 du code de la commande publique, le maître d’ouvrage a prévu la possibilité de négocier mais se réserve le droit d'attribuer le marché sur la base des offres initiales sans mener de négociations.</w:t>
      </w:r>
    </w:p>
    <w:p w:rsidR="00095A08" w:rsidRDefault="00095A08" w:rsidP="00095A08"/>
    <w:p w:rsidR="00095A08" w:rsidRDefault="00095A08" w:rsidP="00095A08">
      <w:r w:rsidRPr="00743EB7">
        <w:t>Le Centre Hospitalier du Mans pourra inviter le candidat à préciser le contenu de son offre.</w:t>
      </w:r>
    </w:p>
    <w:p w:rsidR="00095A08" w:rsidRDefault="00095A08" w:rsidP="00095A08"/>
    <w:p w:rsidR="00095A08" w:rsidRDefault="00095A08" w:rsidP="00095A08">
      <w:r w:rsidRPr="00743EB7">
        <w:t xml:space="preserve">Après une première analyse des offres, en considération de la valeur des offres reçues et au regard des critères de choix mentionnés, le Centre Hospitalier du Mans pourra engager une </w:t>
      </w:r>
      <w:r w:rsidRPr="00D869B5">
        <w:t>négociation avec l’ensemble des soumissionnaires ou les (3) premiers ayant répondu au mieux au besoin exprimé, via la plateforme PLACE</w:t>
      </w:r>
      <w:r w:rsidRPr="00743EB7">
        <w:t>. Cette négociation pourra porter sur tous les éléments de l'offre, notamment sur le prix.</w:t>
      </w:r>
    </w:p>
    <w:p w:rsidR="00095A08" w:rsidRDefault="00095A08" w:rsidP="00095A08"/>
    <w:p w:rsidR="00095A08" w:rsidRDefault="00095A08" w:rsidP="00095A08">
      <w:r w:rsidRPr="00743EB7">
        <w:t>Le pouvoir adjudicateur se réserve toutefois la possibilité d’attribuer le marché sur la base des offres initiales sans négociation.</w:t>
      </w:r>
    </w:p>
    <w:p w:rsidR="00095A08" w:rsidRDefault="00095A08" w:rsidP="00095A08"/>
    <w:p w:rsidR="00095A08" w:rsidRDefault="00095A08" w:rsidP="00095A08">
      <w:r w:rsidRPr="00743EB7">
        <w:t xml:space="preserve">La négociation peut se dérouler en phases successives à l'issue desquelles des candidats sont exclus de la négociation. La négociation finale peut ainsi se dérouler avec la ou les seules entreprises ayant produit </w:t>
      </w:r>
      <w:proofErr w:type="gramStart"/>
      <w:r w:rsidRPr="00743EB7">
        <w:t>l' (</w:t>
      </w:r>
      <w:proofErr w:type="gramEnd"/>
      <w:r w:rsidRPr="00743EB7">
        <w:t>les) offre(s) économiquement la plus avantageuse au regard des critères de jugement des offres.</w:t>
      </w:r>
    </w:p>
    <w:p w:rsidR="00095A08" w:rsidRPr="00743EB7" w:rsidRDefault="00095A08" w:rsidP="00095A08">
      <w:pPr>
        <w:pStyle w:val="Titre3"/>
      </w:pPr>
      <w:bookmarkStart w:id="20" w:name="_Toc192524776"/>
      <w:bookmarkStart w:id="21" w:name="_Toc256000009"/>
      <w:r>
        <w:t>R</w:t>
      </w:r>
      <w:r w:rsidRPr="00743EB7">
        <w:t>enseignements complémentaires</w:t>
      </w:r>
      <w:bookmarkEnd w:id="20"/>
      <w:bookmarkEnd w:id="21"/>
    </w:p>
    <w:p w:rsidR="00095A08" w:rsidRDefault="00095A08" w:rsidP="00095A08">
      <w:pPr>
        <w:keepNext/>
      </w:pPr>
      <w:r w:rsidRPr="00D1433A">
        <w:t>Pour tous renseignements complémentaires concernant cette consultation les candidats transmettent impérativement leur demande par l’intermédiaire du profil acheteur dont l'adresse URL est la suivante :</w:t>
      </w:r>
    </w:p>
    <w:p w:rsidR="00095A08" w:rsidRPr="00502535" w:rsidRDefault="00095A08" w:rsidP="00095A08">
      <w:pPr>
        <w:keepNext/>
        <w:rPr>
          <w:lang w:val="en-US"/>
        </w:rPr>
      </w:pPr>
      <w:r w:rsidRPr="00502535">
        <w:rPr>
          <w:color w:val="000000"/>
          <w:lang w:val="en-US"/>
        </w:rPr>
        <w:t>https://www.marches-publics.gouv.fr/</w:t>
      </w:r>
    </w:p>
    <w:p w:rsidR="00095A08" w:rsidRPr="00743EB7" w:rsidRDefault="00095A08" w:rsidP="00095A08">
      <w:pPr>
        <w:pStyle w:val="Titre3"/>
      </w:pPr>
      <w:bookmarkStart w:id="22" w:name="_Toc192524777"/>
      <w:bookmarkStart w:id="23" w:name="_Toc256000010"/>
      <w:r w:rsidRPr="00743EB7">
        <w:t>Visite de site</w:t>
      </w:r>
      <w:bookmarkEnd w:id="22"/>
      <w:bookmarkEnd w:id="23"/>
    </w:p>
    <w:p w:rsidR="00095A08" w:rsidRPr="00743EB7" w:rsidRDefault="00095A08" w:rsidP="00095A08">
      <w:r w:rsidRPr="00743EB7">
        <w:t>Le soumissionnaire est tenu d'effectuer une visite des lieux.</w:t>
      </w:r>
    </w:p>
    <w:p w:rsidR="00095A08" w:rsidRPr="00743EB7" w:rsidRDefault="00095A08" w:rsidP="00095A08">
      <w:r w:rsidRPr="00743EB7">
        <w:t>Toutefois, le maître d’ouvrage acceptera qu’un soumissionnaire ne se présente pas à celle-ci si des justificatifs démontrant la bonne connaissance des lieux d’exécution sont apportés.</w:t>
      </w:r>
    </w:p>
    <w:p w:rsidR="00095A08" w:rsidRPr="00743EB7" w:rsidRDefault="00095A08" w:rsidP="00095A08"/>
    <w:p w:rsidR="00095A08" w:rsidRPr="00743EB7" w:rsidRDefault="00095A08" w:rsidP="00095A08">
      <w:r w:rsidRPr="00743EB7">
        <w:t>Le soumissionnaire joint à son offre l’attestation en annexe correctement complétée.</w:t>
      </w:r>
    </w:p>
    <w:p w:rsidR="00095A08" w:rsidRPr="00743EB7" w:rsidRDefault="00095A08" w:rsidP="00095A08"/>
    <w:p w:rsidR="00095A08" w:rsidRPr="00743EB7" w:rsidRDefault="00095A08" w:rsidP="00095A08">
      <w:r w:rsidRPr="00743EB7">
        <w:t xml:space="preserve">Une visite des installations est obligatoire. </w:t>
      </w:r>
    </w:p>
    <w:p w:rsidR="00095A08" w:rsidRPr="00743EB7" w:rsidRDefault="00095A08" w:rsidP="00095A08"/>
    <w:p w:rsidR="00095A08" w:rsidRPr="00743EB7" w:rsidRDefault="00095A08" w:rsidP="00095A08">
      <w:r w:rsidRPr="00743EB7">
        <w:t>L’attestation de visite signée sera à remettre avec l’offre.</w:t>
      </w:r>
    </w:p>
    <w:p w:rsidR="00095A08" w:rsidRPr="00743EB7" w:rsidRDefault="00095A08" w:rsidP="00095A08"/>
    <w:p w:rsidR="00095A08" w:rsidRPr="00743EB7" w:rsidRDefault="00095A08" w:rsidP="00095A08">
      <w:r w:rsidRPr="00743EB7">
        <w:t>Les candidats devront s’inscrire auprès de Monsieur Fabrice Portier (tél. 02 43 43 52 22 ; mail : f.portier@epsm-sarthe.fr).</w:t>
      </w:r>
    </w:p>
    <w:p w:rsidR="00095A08" w:rsidRPr="00743EB7" w:rsidRDefault="00095A08" w:rsidP="00095A08"/>
    <w:p w:rsidR="00095A08" w:rsidRPr="00743EB7" w:rsidRDefault="00095A08" w:rsidP="00095A08">
      <w:r w:rsidRPr="00743EB7">
        <w:t xml:space="preserve">L’adresse de la visite : 20, avenue du 19 mars 1962 - 72703 Allonnes </w:t>
      </w:r>
      <w:proofErr w:type="spellStart"/>
      <w:r w:rsidRPr="00743EB7">
        <w:t>Cédex</w:t>
      </w:r>
      <w:proofErr w:type="spellEnd"/>
    </w:p>
    <w:p w:rsidR="00095A08" w:rsidRPr="00743EB7" w:rsidRDefault="00095A08" w:rsidP="00095A08">
      <w:r w:rsidRPr="00743EB7">
        <w:tab/>
      </w:r>
    </w:p>
    <w:p w:rsidR="00095A08" w:rsidRDefault="00095A08" w:rsidP="00095A08">
      <w:r w:rsidRPr="00743EB7">
        <w:t>En cas de non remise de cette attestation, l’offre sera déclarée irrégulière et sera donc rejetée.</w:t>
      </w:r>
    </w:p>
    <w:p w:rsidR="00E31D26" w:rsidRPr="00743EB7" w:rsidRDefault="00E31D26" w:rsidP="00095A08">
      <w:r>
        <w:br w:type="page"/>
      </w:r>
    </w:p>
    <w:p w:rsidR="00095A08" w:rsidRDefault="00095A08" w:rsidP="00095A08">
      <w:pPr>
        <w:pStyle w:val="Titre2"/>
      </w:pPr>
      <w:bookmarkStart w:id="24" w:name="_Toc192524778"/>
      <w:bookmarkStart w:id="25" w:name="_Toc256000011"/>
      <w:r>
        <w:lastRenderedPageBreak/>
        <w:t>Présentation de la candidature</w:t>
      </w:r>
      <w:bookmarkEnd w:id="24"/>
      <w:bookmarkEnd w:id="25"/>
      <w:r>
        <w:t xml:space="preserve"> </w:t>
      </w:r>
    </w:p>
    <w:p w:rsidR="00095A08" w:rsidRPr="00743EB7" w:rsidRDefault="00095A08" w:rsidP="00095A08">
      <w:pPr>
        <w:pStyle w:val="Titre3"/>
      </w:pPr>
      <w:bookmarkStart w:id="26" w:name="_Toc192524779"/>
      <w:bookmarkStart w:id="27" w:name="_Toc256000012"/>
      <w:r>
        <w:t>D</w:t>
      </w:r>
      <w:r w:rsidRPr="00743EB7">
        <w:t>ossier de candidature</w:t>
      </w:r>
      <w:bookmarkEnd w:id="26"/>
      <w:bookmarkEnd w:id="27"/>
    </w:p>
    <w:p w:rsidR="00095A08" w:rsidRPr="005A7898" w:rsidRDefault="00095A08" w:rsidP="00095A08">
      <w:pPr>
        <w:rPr>
          <w:rFonts w:cs="Tahoma"/>
          <w:highlight w:val="yellow"/>
        </w:rPr>
      </w:pPr>
    </w:p>
    <w:p w:rsidR="00095A08" w:rsidRPr="004610BF" w:rsidRDefault="00095A08" w:rsidP="00095A08">
      <w:r w:rsidRPr="004610BF">
        <w:rPr>
          <w:rFonts w:eastAsia="Plus Jakarta Sans" w:cs="Plus Jakarta Sans"/>
        </w:rPr>
        <w:t>Dans le cadre de sa candidature, le candidat devra produire les documents suivants.</w:t>
      </w:r>
    </w:p>
    <w:p w:rsidR="00095A08" w:rsidRPr="004610BF" w:rsidRDefault="00095A08" w:rsidP="00095A08">
      <w:pPr>
        <w:keepNext/>
      </w:pPr>
      <w:r w:rsidRPr="004610BF">
        <w:rPr>
          <w:rFonts w:eastAsia="Plus Jakarta Sans" w:cs="Plus Jakarta Sans"/>
        </w:rPr>
        <w:t>Si ceux-ci ne sont pas remis en français, une traduction des documents devra être jointe au dossier de candidature.</w:t>
      </w:r>
    </w:p>
    <w:p w:rsidR="00095A08" w:rsidRPr="004610BF" w:rsidRDefault="00095A08" w:rsidP="00095A08">
      <w:pPr>
        <w:keepNext/>
      </w:pPr>
    </w:p>
    <w:p w:rsidR="00095A08" w:rsidRPr="004610BF" w:rsidRDefault="00095A08" w:rsidP="00095A08">
      <w:r w:rsidRPr="004610BF">
        <w:rPr>
          <w:rFonts w:eastAsia="Plus Jakarta Sans" w:cs="Plus Jakarta Sans"/>
          <w:color w:val="000000"/>
        </w:rPr>
        <w:t>Le candidat peut présenter sa candidature sous forme d’un document unique de marché européen (DUME), en lieu et place des formulaires DC1 et DC2. En cas de groupement d’opérateurs économiques, chacun des membres du groupement fournira un formulaire DUME complété.</w:t>
      </w:r>
    </w:p>
    <w:p w:rsidR="00095A08" w:rsidRPr="004610BF" w:rsidRDefault="00095A08" w:rsidP="00095A08"/>
    <w:p w:rsidR="00095A08" w:rsidRPr="004610BF" w:rsidRDefault="00095A08" w:rsidP="00095A08">
      <w:r w:rsidRPr="004610BF">
        <w:rPr>
          <w:rFonts w:eastAsia="Plus Jakarta Sans" w:cs="Plus Jakarta Sans"/>
        </w:rPr>
        <w:t>Les capacités professionnelles, techniques et financières du candidat seront analysées à partir des critères listés ci-dessous. Lorsqu’un niveau minimum est exigé pour un critère, le candidat doit fournir les preuves des minimaux demandés ou tout</w:t>
      </w:r>
      <w:r>
        <w:rPr>
          <w:rFonts w:eastAsia="Plus Jakarta Sans" w:cs="Plus Jakarta Sans"/>
        </w:rPr>
        <w:t>e</w:t>
      </w:r>
      <w:r w:rsidRPr="004610BF">
        <w:rPr>
          <w:rFonts w:eastAsia="Plus Jakarta Sans" w:cs="Plus Jakarta Sans"/>
        </w:rPr>
        <w:t xml:space="preserve"> autre forme de preuve équivalente.</w:t>
      </w:r>
    </w:p>
    <w:p w:rsidR="00095A08" w:rsidRPr="004610BF" w:rsidRDefault="00095A08" w:rsidP="00095A08"/>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ayout w:type="fixed"/>
        <w:tblCellMar>
          <w:left w:w="70" w:type="dxa"/>
          <w:right w:w="70" w:type="dxa"/>
        </w:tblCellMar>
        <w:tblLook w:val="0000" w:firstRow="0" w:lastRow="0" w:firstColumn="0" w:lastColumn="0" w:noHBand="0" w:noVBand="0"/>
      </w:tblPr>
      <w:tblGrid>
        <w:gridCol w:w="900"/>
        <w:gridCol w:w="8881"/>
      </w:tblGrid>
      <w:tr w:rsidR="00095A08" w:rsidRPr="004610BF" w:rsidTr="00095A08">
        <w:trPr>
          <w:cantSplit/>
          <w:trHeight w:val="180"/>
        </w:trPr>
        <w:tc>
          <w:tcPr>
            <w:tcW w:w="900" w:type="dxa"/>
            <w:shd w:val="clear" w:color="auto" w:fill="B3B3B3"/>
          </w:tcPr>
          <w:p w:rsidR="00095A08" w:rsidRPr="004610BF" w:rsidRDefault="00095A08" w:rsidP="00095A08">
            <w:pPr>
              <w:keepNext/>
              <w:rPr>
                <w:rStyle w:val="Highlighted"/>
              </w:rPr>
            </w:pPr>
            <w:r w:rsidRPr="004610BF">
              <w:rPr>
                <w:rStyle w:val="Highlighted"/>
                <w:rFonts w:eastAsia="Plus Jakarta Sans" w:cs="Plus Jakarta Sans"/>
              </w:rPr>
              <w:t>N°</w:t>
            </w:r>
          </w:p>
        </w:tc>
        <w:tc>
          <w:tcPr>
            <w:tcW w:w="8881" w:type="dxa"/>
            <w:shd w:val="clear" w:color="auto" w:fill="B3B3B3"/>
          </w:tcPr>
          <w:p w:rsidR="00095A08" w:rsidRPr="004610BF" w:rsidRDefault="00095A08" w:rsidP="00095A08">
            <w:pPr>
              <w:keepNext/>
              <w:rPr>
                <w:rStyle w:val="Highlighted"/>
              </w:rPr>
            </w:pPr>
            <w:r w:rsidRPr="004610BF">
              <w:rPr>
                <w:rFonts w:eastAsia="Plus Jakarta Sans" w:cs="Plus Jakarta Sans"/>
                <w:b/>
              </w:rPr>
              <w:t>Capacité économique et financière du candidat</w:t>
            </w:r>
          </w:p>
        </w:tc>
      </w:tr>
      <w:tr w:rsidR="00095A08" w:rsidRPr="004610BF" w:rsidTr="00095A08">
        <w:tblPrEx>
          <w:shd w:val="clear" w:color="auto" w:fill="auto"/>
        </w:tblPrEx>
        <w:trPr>
          <w:cantSplit/>
          <w:trHeight w:val="180"/>
        </w:trPr>
        <w:tc>
          <w:tcPr>
            <w:tcW w:w="900" w:type="dxa"/>
          </w:tcPr>
          <w:p w:rsidR="00095A08" w:rsidRPr="004610BF" w:rsidRDefault="00095A08" w:rsidP="00095A08">
            <w:pPr>
              <w:keepNext/>
              <w:rPr>
                <w:rFonts w:cs="Tahoma"/>
              </w:rPr>
            </w:pPr>
            <w:r w:rsidRPr="004610BF">
              <w:rPr>
                <w:rFonts w:eastAsia="Plus Jakarta Sans" w:cs="Plus Jakarta Sans"/>
                <w:color w:val="000000"/>
              </w:rPr>
              <w:t>1</w:t>
            </w:r>
          </w:p>
        </w:tc>
        <w:tc>
          <w:tcPr>
            <w:tcW w:w="8881" w:type="dxa"/>
          </w:tcPr>
          <w:p w:rsidR="00095A08" w:rsidRPr="004610BF" w:rsidRDefault="00095A08" w:rsidP="00095A08">
            <w:pPr>
              <w:keepNext/>
            </w:pPr>
            <w:r w:rsidRPr="004610BF">
              <w:rPr>
                <w:rFonts w:eastAsia="Plus Jakarta Sans" w:cs="Plus Jakarta Sans"/>
                <w:color w:val="000000"/>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tc>
      </w:tr>
    </w:tbl>
    <w:p w:rsidR="00095A08" w:rsidRPr="004610BF" w:rsidRDefault="00095A08" w:rsidP="00095A08">
      <w:pPr>
        <w:rPr>
          <w:rFonts w:cs="Tahoma"/>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ayout w:type="fixed"/>
        <w:tblCellMar>
          <w:left w:w="70" w:type="dxa"/>
          <w:right w:w="70" w:type="dxa"/>
        </w:tblCellMar>
        <w:tblLook w:val="0000" w:firstRow="0" w:lastRow="0" w:firstColumn="0" w:lastColumn="0" w:noHBand="0" w:noVBand="0"/>
      </w:tblPr>
      <w:tblGrid>
        <w:gridCol w:w="900"/>
        <w:gridCol w:w="8881"/>
      </w:tblGrid>
      <w:tr w:rsidR="00095A08" w:rsidRPr="004610BF" w:rsidTr="00095A08">
        <w:trPr>
          <w:cantSplit/>
          <w:trHeight w:val="180"/>
        </w:trPr>
        <w:tc>
          <w:tcPr>
            <w:tcW w:w="900" w:type="dxa"/>
            <w:shd w:val="clear" w:color="auto" w:fill="B3B3B3"/>
          </w:tcPr>
          <w:p w:rsidR="00095A08" w:rsidRPr="004610BF" w:rsidRDefault="00095A08" w:rsidP="00095A08">
            <w:pPr>
              <w:keepNext/>
              <w:rPr>
                <w:rStyle w:val="Highlighted"/>
              </w:rPr>
            </w:pPr>
            <w:r w:rsidRPr="004610BF">
              <w:rPr>
                <w:rStyle w:val="Highlighted"/>
                <w:rFonts w:eastAsia="Plus Jakarta Sans" w:cs="Plus Jakarta Sans"/>
              </w:rPr>
              <w:t>N°</w:t>
            </w:r>
          </w:p>
        </w:tc>
        <w:tc>
          <w:tcPr>
            <w:tcW w:w="8881" w:type="dxa"/>
            <w:shd w:val="clear" w:color="auto" w:fill="B3B3B3"/>
          </w:tcPr>
          <w:p w:rsidR="00095A08" w:rsidRPr="004610BF" w:rsidRDefault="00095A08" w:rsidP="00095A08">
            <w:pPr>
              <w:keepNext/>
              <w:rPr>
                <w:rStyle w:val="Highlighted"/>
              </w:rPr>
            </w:pPr>
            <w:r w:rsidRPr="004610BF">
              <w:rPr>
                <w:rFonts w:eastAsia="Plus Jakarta Sans" w:cs="Plus Jakarta Sans"/>
                <w:b/>
              </w:rPr>
              <w:t>Capacité technique et professionnelle du candidat</w:t>
            </w:r>
          </w:p>
        </w:tc>
      </w:tr>
      <w:tr w:rsidR="00095A08" w:rsidRPr="004610BF" w:rsidTr="00095A08">
        <w:tblPrEx>
          <w:shd w:val="clear" w:color="auto" w:fill="auto"/>
        </w:tblPrEx>
        <w:trPr>
          <w:cantSplit/>
          <w:trHeight w:val="180"/>
        </w:trPr>
        <w:tc>
          <w:tcPr>
            <w:tcW w:w="900" w:type="dxa"/>
          </w:tcPr>
          <w:p w:rsidR="00095A08" w:rsidRPr="004610BF" w:rsidRDefault="00095A08" w:rsidP="00095A08">
            <w:pPr>
              <w:keepNext/>
              <w:rPr>
                <w:rFonts w:cs="Tahoma"/>
              </w:rPr>
            </w:pPr>
            <w:r w:rsidRPr="004610BF">
              <w:rPr>
                <w:rFonts w:eastAsia="Plus Jakarta Sans" w:cs="Plus Jakarta Sans"/>
                <w:color w:val="000000"/>
              </w:rPr>
              <w:t>1</w:t>
            </w:r>
          </w:p>
        </w:tc>
        <w:tc>
          <w:tcPr>
            <w:tcW w:w="8881" w:type="dxa"/>
          </w:tcPr>
          <w:p w:rsidR="00095A08" w:rsidRPr="004610BF" w:rsidRDefault="00095A08" w:rsidP="00095A08">
            <w:pPr>
              <w:keepNext/>
            </w:pPr>
            <w:r w:rsidRPr="004610BF">
              <w:rPr>
                <w:rFonts w:eastAsia="Plus Jakarta Sans" w:cs="Plus Jakarta Sans"/>
                <w:color w:val="000000"/>
              </w:rPr>
              <w:t>Une déclaration indiquant les effectifs moyens annuels du candidat et l'importance du personnel d'encadrement pour chacune des trois dernières années.</w:t>
            </w:r>
          </w:p>
        </w:tc>
      </w:tr>
      <w:tr w:rsidR="00095A08" w:rsidRPr="004610BF" w:rsidTr="00095A08">
        <w:tblPrEx>
          <w:shd w:val="clear" w:color="auto" w:fill="auto"/>
        </w:tblPrEx>
        <w:trPr>
          <w:cantSplit/>
          <w:trHeight w:val="180"/>
        </w:trPr>
        <w:tc>
          <w:tcPr>
            <w:tcW w:w="900" w:type="dxa"/>
          </w:tcPr>
          <w:p w:rsidR="00095A08" w:rsidRPr="004610BF" w:rsidRDefault="00095A08" w:rsidP="00095A08">
            <w:pPr>
              <w:keepNext/>
              <w:rPr>
                <w:rFonts w:cs="Tahoma"/>
              </w:rPr>
            </w:pPr>
            <w:r w:rsidRPr="004610BF">
              <w:rPr>
                <w:rFonts w:eastAsia="Plus Jakarta Sans" w:cs="Plus Jakarta Sans"/>
                <w:color w:val="000000"/>
              </w:rPr>
              <w:t>2</w:t>
            </w:r>
          </w:p>
        </w:tc>
        <w:tc>
          <w:tcPr>
            <w:tcW w:w="8881" w:type="dxa"/>
          </w:tcPr>
          <w:p w:rsidR="00095A08" w:rsidRPr="004610BF" w:rsidRDefault="00095A08" w:rsidP="00095A08">
            <w:pPr>
              <w:keepNext/>
            </w:pPr>
            <w:r w:rsidRPr="004610BF">
              <w:rPr>
                <w:rFonts w:eastAsia="Plus Jakarta Sans" w:cs="Plus Jakarta Sans"/>
                <w:color w:val="000000"/>
              </w:rPr>
              <w:t>Une description de l'outillage, du matériel et de l'équipement technique dont le candidat disposera pour la réalisation du marché public.</w:t>
            </w:r>
          </w:p>
        </w:tc>
      </w:tr>
      <w:tr w:rsidR="00095A08" w:rsidRPr="004610BF" w:rsidTr="00095A08">
        <w:tblPrEx>
          <w:shd w:val="clear" w:color="auto" w:fill="auto"/>
        </w:tblPrEx>
        <w:trPr>
          <w:cantSplit/>
          <w:trHeight w:val="180"/>
        </w:trPr>
        <w:tc>
          <w:tcPr>
            <w:tcW w:w="900" w:type="dxa"/>
          </w:tcPr>
          <w:p w:rsidR="00095A08" w:rsidRPr="004610BF" w:rsidRDefault="00095A08" w:rsidP="00095A08">
            <w:pPr>
              <w:keepNext/>
              <w:rPr>
                <w:rFonts w:cs="Tahoma"/>
              </w:rPr>
            </w:pPr>
            <w:r w:rsidRPr="004610BF">
              <w:rPr>
                <w:rFonts w:eastAsia="Plus Jakarta Sans" w:cs="Plus Jakarta Sans"/>
                <w:color w:val="000000"/>
              </w:rPr>
              <w:t>3</w:t>
            </w:r>
          </w:p>
        </w:tc>
        <w:tc>
          <w:tcPr>
            <w:tcW w:w="8881" w:type="dxa"/>
          </w:tcPr>
          <w:p w:rsidR="00095A08" w:rsidRPr="004610BF" w:rsidRDefault="00095A08" w:rsidP="00095A08">
            <w:pPr>
              <w:keepNext/>
            </w:pPr>
            <w:r w:rsidRPr="004610BF">
              <w:rPr>
                <w:rFonts w:eastAsia="Plus Jakarta Sans" w:cs="Plus Jakarta Sans"/>
                <w:color w:val="000000"/>
              </w:rPr>
              <w:t>Une liste des travaux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w:t>
            </w:r>
          </w:p>
        </w:tc>
      </w:tr>
    </w:tbl>
    <w:p w:rsidR="00095A08" w:rsidRDefault="00095A08" w:rsidP="00095A08"/>
    <w:p w:rsidR="00095A08" w:rsidRPr="00902327" w:rsidRDefault="00095A08" w:rsidP="00095A08">
      <w:r w:rsidRPr="00902327">
        <w:rPr>
          <w:rFonts w:eastAsia="Plus Jakarta Sans" w:cs="Plus Jakarta Sans"/>
        </w:rPr>
        <w:t>En application de l’article R2143-13</w:t>
      </w:r>
      <w:r>
        <w:rPr>
          <w:rFonts w:eastAsia="Plus Jakarta Sans" w:cs="Plus Jakarta Sans"/>
        </w:rPr>
        <w:t xml:space="preserve"> du code de la commande publique</w:t>
      </w:r>
      <w:r w:rsidRPr="00902327">
        <w:rPr>
          <w:rFonts w:eastAsia="Plus Jakarta Sans" w:cs="Plus Jakarta Sans"/>
        </w:rPr>
        <w:t xml:space="preserve">, les candidats ne sont pas tenus de fournir </w:t>
      </w:r>
      <w:r>
        <w:rPr>
          <w:rFonts w:eastAsia="Plus Jakarta Sans" w:cs="Plus Jakarta Sans"/>
        </w:rPr>
        <w:t>les</w:t>
      </w:r>
      <w:r w:rsidRPr="00902327">
        <w:rPr>
          <w:rFonts w:eastAsia="Plus Jakarta Sans" w:cs="Plus Jakarta Sans"/>
        </w:rPr>
        <w:t xml:space="preserve"> documents</w:t>
      </w:r>
      <w:r>
        <w:rPr>
          <w:rFonts w:eastAsia="Plus Jakarta Sans" w:cs="Plus Jakarta Sans"/>
        </w:rPr>
        <w:t xml:space="preserve"> listés ci-dessous</w:t>
      </w:r>
      <w:r w:rsidRPr="00902327">
        <w:rPr>
          <w:rFonts w:eastAsia="Plus Jakarta Sans" w:cs="Plus Jakarta Sans"/>
        </w:rPr>
        <w:t xml:space="preserve"> si </w:t>
      </w:r>
      <w:r>
        <w:rPr>
          <w:rFonts w:eastAsia="Plus Jakarta Sans" w:cs="Plus Jakarta Sans"/>
          <w:lang w:val="en-US"/>
        </w:rPr>
        <w:t>le</w:t>
      </w:r>
      <w:r w:rsidRPr="00954052">
        <w:rPr>
          <w:rFonts w:eastAsia="Plus Jakarta Sans" w:cs="Plus Jakarta Sans"/>
          <w:lang w:val="en-US"/>
        </w:rPr>
        <w:t xml:space="preserve"> maître </w:t>
      </w:r>
      <w:proofErr w:type="spellStart"/>
      <w:r w:rsidRPr="00954052">
        <w:rPr>
          <w:rFonts w:eastAsia="Plus Jakarta Sans" w:cs="Plus Jakarta Sans"/>
          <w:lang w:val="en-US"/>
        </w:rPr>
        <w:t>d’ouvrage</w:t>
      </w:r>
      <w:proofErr w:type="spellEnd"/>
      <w:r>
        <w:rPr>
          <w:rFonts w:eastAsia="Plus Jakarta Sans" w:cs="Plus Jakarta Sans"/>
          <w:lang w:val="en-US"/>
        </w:rPr>
        <w:t xml:space="preserve"> </w:t>
      </w:r>
      <w:r w:rsidRPr="00902327">
        <w:rPr>
          <w:rFonts w:eastAsia="Plus Jakarta Sans" w:cs="Plus Jakarta Sans"/>
        </w:rPr>
        <w:t>peut les obtenir directement par le biais :</w:t>
      </w:r>
    </w:p>
    <w:p w:rsidR="00095A08" w:rsidRDefault="00095A08" w:rsidP="00095A08"/>
    <w:p w:rsidR="00095A08" w:rsidRPr="00902327" w:rsidRDefault="00095A08" w:rsidP="00095A08">
      <w:r w:rsidRPr="00902327">
        <w:rPr>
          <w:rFonts w:eastAsia="Plus Jakarta Sans" w:cs="Plus Jakarta Sans"/>
        </w:rPr>
        <w:t>1° D'un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rsidR="00095A08" w:rsidRDefault="00095A08" w:rsidP="00095A08"/>
    <w:p w:rsidR="00095A08" w:rsidRPr="00902327" w:rsidRDefault="00095A08" w:rsidP="00095A08">
      <w:r w:rsidRPr="00902327">
        <w:rPr>
          <w:rFonts w:eastAsia="Plus Jakarta Sans" w:cs="Plus Jakarta Sans"/>
        </w:rPr>
        <w:t>2° D'un espace de stockage numérique, à condition que figurent dans le dossier de candidature toutes les informations nécessaires à sa consultation et que l'accès à ceux-ci soit gratuit</w:t>
      </w:r>
      <w:r>
        <w:rPr>
          <w:rFonts w:eastAsia="Plus Jakarta Sans" w:cs="Plus Jakarta Sans"/>
        </w:rPr>
        <w:t>.</w:t>
      </w:r>
    </w:p>
    <w:p w:rsidR="00095A08" w:rsidRPr="004610BF" w:rsidRDefault="00095A08" w:rsidP="00095A08"/>
    <w:p w:rsidR="00095A08" w:rsidRPr="0019740F" w:rsidRDefault="00095A08" w:rsidP="00095A08">
      <w:pPr>
        <w:rPr>
          <w:bCs/>
        </w:rPr>
      </w:pPr>
      <w:r w:rsidRPr="0019740F">
        <w:rPr>
          <w:rFonts w:eastAsia="Plus Jakarta Sans" w:cs="Plus Jakarta Sans"/>
          <w:bCs/>
        </w:rPr>
        <w:t>Liste des pièces justificatives que les entreprises ne sont pas tenues de produire dans leur candidature aux marchés publics:</w:t>
      </w:r>
    </w:p>
    <w:p w:rsidR="00095A08" w:rsidRPr="004610BF" w:rsidRDefault="00095A08" w:rsidP="00095A08">
      <w:r w:rsidRPr="004610BF">
        <w:rPr>
          <w:rFonts w:eastAsia="Plus Jakarta Sans" w:cs="Plus Jakarta Sans"/>
        </w:rPr>
        <w:t>En application des articles L. 113-13 et D.113-14 du code des relations entre le public et l'administration, le candidat n'est pas dans l'obligation de transmettre les justificatifs suivants :</w:t>
      </w:r>
    </w:p>
    <w:p w:rsidR="00095A08" w:rsidRPr="004610BF" w:rsidRDefault="00095A08" w:rsidP="00095A08">
      <w:pPr>
        <w:numPr>
          <w:ilvl w:val="0"/>
          <w:numId w:val="24"/>
        </w:numPr>
        <w:ind w:left="0" w:firstLine="0"/>
      </w:pPr>
      <w:proofErr w:type="gramStart"/>
      <w:r w:rsidRPr="004610BF">
        <w:rPr>
          <w:rFonts w:eastAsia="Plus Jakarta Sans" w:cs="Plus Jakarta Sans"/>
        </w:rPr>
        <w:t>l'attestation</w:t>
      </w:r>
      <w:proofErr w:type="gramEnd"/>
      <w:r w:rsidRPr="004610BF">
        <w:rPr>
          <w:rFonts w:eastAsia="Plus Jakarta Sans" w:cs="Plus Jakarta Sans"/>
        </w:rPr>
        <w:t xml:space="preserve"> de régularité fiscale</w:t>
      </w:r>
      <w:r>
        <w:rPr>
          <w:rFonts w:eastAsia="Plus Jakarta Sans" w:cs="Plus Jakarta Sans"/>
        </w:rPr>
        <w:t xml:space="preserve"> </w:t>
      </w:r>
      <w:r w:rsidRPr="004610BF">
        <w:rPr>
          <w:rFonts w:eastAsia="Plus Jakarta Sans" w:cs="Plus Jakarta Sans"/>
        </w:rPr>
        <w:t>;</w:t>
      </w:r>
    </w:p>
    <w:p w:rsidR="00095A08" w:rsidRPr="004610BF" w:rsidRDefault="00095A08" w:rsidP="00095A08">
      <w:pPr>
        <w:numPr>
          <w:ilvl w:val="0"/>
          <w:numId w:val="24"/>
        </w:numPr>
        <w:ind w:left="0" w:firstLine="0"/>
      </w:pPr>
      <w:proofErr w:type="gramStart"/>
      <w:r w:rsidRPr="004610BF">
        <w:rPr>
          <w:rFonts w:eastAsia="Plus Jakarta Sans" w:cs="Plus Jakarta Sans"/>
        </w:rPr>
        <w:t>les</w:t>
      </w:r>
      <w:proofErr w:type="gramEnd"/>
      <w:r w:rsidRPr="004610BF">
        <w:rPr>
          <w:rFonts w:eastAsia="Plus Jakarta Sans" w:cs="Plus Jakarta Sans"/>
        </w:rPr>
        <w:t xml:space="preserve"> déclarations de résultats soumis aux bénéfices industriels et commerciaux ;</w:t>
      </w:r>
    </w:p>
    <w:p w:rsidR="00095A08" w:rsidRPr="004610BF" w:rsidRDefault="00095A08" w:rsidP="00095A08">
      <w:pPr>
        <w:numPr>
          <w:ilvl w:val="0"/>
          <w:numId w:val="24"/>
        </w:numPr>
        <w:ind w:left="0" w:firstLine="0"/>
      </w:pPr>
      <w:proofErr w:type="gramStart"/>
      <w:r w:rsidRPr="004610BF">
        <w:rPr>
          <w:rFonts w:eastAsia="Plus Jakarta Sans" w:cs="Plus Jakarta Sans"/>
        </w:rPr>
        <w:t>les</w:t>
      </w:r>
      <w:proofErr w:type="gramEnd"/>
      <w:r w:rsidRPr="004610BF">
        <w:rPr>
          <w:rFonts w:eastAsia="Plus Jakarta Sans" w:cs="Plus Jakarta Sans"/>
        </w:rPr>
        <w:t xml:space="preserve"> déclarations de bénéfices non commerciaux ;</w:t>
      </w:r>
    </w:p>
    <w:p w:rsidR="00095A08" w:rsidRPr="004610BF" w:rsidRDefault="00095A08" w:rsidP="00095A08">
      <w:pPr>
        <w:numPr>
          <w:ilvl w:val="0"/>
          <w:numId w:val="24"/>
        </w:numPr>
        <w:ind w:left="0" w:firstLine="0"/>
      </w:pPr>
      <w:proofErr w:type="gramStart"/>
      <w:r w:rsidRPr="004610BF">
        <w:rPr>
          <w:rFonts w:eastAsia="Plus Jakarta Sans" w:cs="Plus Jakarta Sans"/>
        </w:rPr>
        <w:t>les</w:t>
      </w:r>
      <w:proofErr w:type="gramEnd"/>
      <w:r w:rsidRPr="004610BF">
        <w:rPr>
          <w:rFonts w:eastAsia="Plus Jakarta Sans" w:cs="Plus Jakarta Sans"/>
        </w:rPr>
        <w:t xml:space="preserve"> déclarations de résultats soumis aux bénéfices agricoles ;</w:t>
      </w:r>
    </w:p>
    <w:p w:rsidR="00095A08" w:rsidRPr="004610BF" w:rsidRDefault="00095A08" w:rsidP="00095A08">
      <w:pPr>
        <w:numPr>
          <w:ilvl w:val="0"/>
          <w:numId w:val="24"/>
        </w:numPr>
        <w:ind w:left="0" w:firstLine="0"/>
      </w:pPr>
      <w:proofErr w:type="gramStart"/>
      <w:r w:rsidRPr="004610BF">
        <w:rPr>
          <w:rFonts w:eastAsia="Plus Jakarta Sans" w:cs="Plus Jakarta Sans"/>
        </w:rPr>
        <w:t>les</w:t>
      </w:r>
      <w:proofErr w:type="gramEnd"/>
      <w:r w:rsidRPr="004610BF">
        <w:rPr>
          <w:rFonts w:eastAsia="Plus Jakarta Sans" w:cs="Plus Jakarta Sans"/>
        </w:rPr>
        <w:t xml:space="preserve"> déclarations de résultats soumis à l'impôt sur les sociétés ;</w:t>
      </w:r>
    </w:p>
    <w:p w:rsidR="00095A08" w:rsidRPr="004610BF" w:rsidRDefault="00095A08" w:rsidP="00095A08">
      <w:pPr>
        <w:numPr>
          <w:ilvl w:val="0"/>
          <w:numId w:val="24"/>
        </w:numPr>
        <w:ind w:left="0" w:firstLine="0"/>
      </w:pPr>
      <w:proofErr w:type="gramStart"/>
      <w:r w:rsidRPr="004610BF">
        <w:rPr>
          <w:rFonts w:eastAsia="Plus Jakarta Sans" w:cs="Plus Jakarta Sans"/>
        </w:rPr>
        <w:t>les</w:t>
      </w:r>
      <w:proofErr w:type="gramEnd"/>
      <w:r w:rsidRPr="004610BF">
        <w:rPr>
          <w:rFonts w:eastAsia="Plus Jakarta Sans" w:cs="Plus Jakarta Sans"/>
        </w:rPr>
        <w:t xml:space="preserve"> déclarations pour les sociétés mères et les filiales de groupe ;</w:t>
      </w:r>
    </w:p>
    <w:p w:rsidR="00095A08" w:rsidRPr="004610BF" w:rsidRDefault="00095A08" w:rsidP="00095A08">
      <w:pPr>
        <w:numPr>
          <w:ilvl w:val="0"/>
          <w:numId w:val="24"/>
        </w:numPr>
        <w:ind w:left="0" w:firstLine="0"/>
      </w:pPr>
      <w:proofErr w:type="gramStart"/>
      <w:r w:rsidRPr="004610BF">
        <w:rPr>
          <w:rFonts w:eastAsia="Plus Jakarta Sans" w:cs="Plus Jakarta Sans"/>
        </w:rPr>
        <w:t>l'extrait</w:t>
      </w:r>
      <w:proofErr w:type="gramEnd"/>
      <w:r w:rsidRPr="004610BF">
        <w:rPr>
          <w:rFonts w:eastAsia="Plus Jakarta Sans" w:cs="Plus Jakarta Sans"/>
        </w:rPr>
        <w:t xml:space="preserve"> d'immatriculation au registre du commerce et des sociétés (extrait </w:t>
      </w:r>
      <w:proofErr w:type="spellStart"/>
      <w:r w:rsidRPr="004610BF">
        <w:rPr>
          <w:rFonts w:eastAsia="Plus Jakarta Sans" w:cs="Plus Jakarta Sans"/>
        </w:rPr>
        <w:t>KBis</w:t>
      </w:r>
      <w:proofErr w:type="spellEnd"/>
      <w:r w:rsidRPr="004610BF">
        <w:rPr>
          <w:rFonts w:eastAsia="Plus Jakarta Sans" w:cs="Plus Jakarta Sans"/>
        </w:rPr>
        <w:t>) et les statuts ;</w:t>
      </w:r>
    </w:p>
    <w:p w:rsidR="00095A08" w:rsidRPr="004610BF" w:rsidRDefault="00095A08" w:rsidP="00095A08">
      <w:pPr>
        <w:numPr>
          <w:ilvl w:val="0"/>
          <w:numId w:val="24"/>
        </w:numPr>
        <w:ind w:left="0" w:firstLine="0"/>
      </w:pPr>
      <w:proofErr w:type="gramStart"/>
      <w:r w:rsidRPr="004610BF">
        <w:rPr>
          <w:rFonts w:eastAsia="Plus Jakarta Sans" w:cs="Plus Jakarta Sans"/>
        </w:rPr>
        <w:t>les</w:t>
      </w:r>
      <w:proofErr w:type="gramEnd"/>
      <w:r w:rsidRPr="004610BF">
        <w:rPr>
          <w:rFonts w:eastAsia="Plus Jakarta Sans" w:cs="Plus Jakarta Sans"/>
        </w:rPr>
        <w:t xml:space="preserve"> attestations de régularité sociale et de vigilance ;</w:t>
      </w:r>
    </w:p>
    <w:p w:rsidR="00095A08" w:rsidRDefault="00095A08" w:rsidP="00095A08">
      <w:pPr>
        <w:numPr>
          <w:ilvl w:val="0"/>
          <w:numId w:val="24"/>
        </w:numPr>
        <w:ind w:left="0" w:firstLine="0"/>
      </w:pPr>
      <w:proofErr w:type="gramStart"/>
      <w:r w:rsidRPr="004610BF">
        <w:rPr>
          <w:rFonts w:eastAsia="Plus Jakarta Sans" w:cs="Plus Jakarta Sans"/>
        </w:rPr>
        <w:t>la</w:t>
      </w:r>
      <w:proofErr w:type="gramEnd"/>
      <w:r w:rsidRPr="004610BF">
        <w:rPr>
          <w:rFonts w:eastAsia="Plus Jakarta Sans" w:cs="Plus Jakarta Sans"/>
        </w:rPr>
        <w:t xml:space="preserve"> carte professionnelle d'entrepreneur de travaux publics</w:t>
      </w:r>
      <w:r>
        <w:rPr>
          <w:rFonts w:eastAsia="Plus Jakarta Sans" w:cs="Plus Jakarta Sans"/>
        </w:rPr>
        <w:t>.</w:t>
      </w:r>
    </w:p>
    <w:p w:rsidR="00095A08" w:rsidRPr="004610BF" w:rsidRDefault="00095A08" w:rsidP="00095A08">
      <w:r w:rsidRPr="004610BF">
        <w:rPr>
          <w:rFonts w:eastAsia="Plus Jakarta Sans" w:cs="Plus Jakarta Sans"/>
        </w:rPr>
        <w:t> </w:t>
      </w:r>
    </w:p>
    <w:p w:rsidR="00095A08" w:rsidRPr="004610BF" w:rsidRDefault="00095A08" w:rsidP="00095A08">
      <w:r w:rsidRPr="004610BF">
        <w:rPr>
          <w:rFonts w:eastAsia="Plus Jakarta Sans" w:cs="Plus Jakarta Sans"/>
        </w:rPr>
        <w:t>Si le candidat est une personne physique :</w:t>
      </w:r>
    </w:p>
    <w:p w:rsidR="00095A08" w:rsidRPr="004610BF" w:rsidRDefault="00095A08" w:rsidP="00095A08">
      <w:pPr>
        <w:numPr>
          <w:ilvl w:val="0"/>
          <w:numId w:val="24"/>
        </w:numPr>
        <w:ind w:left="0" w:firstLine="0"/>
      </w:pPr>
      <w:proofErr w:type="gramStart"/>
      <w:r w:rsidRPr="004610BF">
        <w:rPr>
          <w:rFonts w:eastAsia="Plus Jakarta Sans" w:cs="Plus Jakarta Sans"/>
        </w:rPr>
        <w:t>l’avis</w:t>
      </w:r>
      <w:proofErr w:type="gramEnd"/>
      <w:r w:rsidRPr="004610BF">
        <w:rPr>
          <w:rFonts w:eastAsia="Plus Jakarta Sans" w:cs="Plus Jakarta Sans"/>
        </w:rPr>
        <w:t xml:space="preserve"> d'imposition à l'impôt sur le revenu ou l'avis de situation déclarative à l'impôt sur le revenu émanant de la direction générale des finances publiques ;</w:t>
      </w:r>
    </w:p>
    <w:p w:rsidR="00095A08" w:rsidRPr="004610BF" w:rsidRDefault="00095A08" w:rsidP="00095A08">
      <w:pPr>
        <w:numPr>
          <w:ilvl w:val="0"/>
          <w:numId w:val="24"/>
        </w:numPr>
        <w:ind w:left="0" w:firstLine="0"/>
      </w:pPr>
      <w:proofErr w:type="gramStart"/>
      <w:r w:rsidRPr="004610BF">
        <w:rPr>
          <w:rFonts w:eastAsia="Plus Jakarta Sans" w:cs="Plus Jakarta Sans"/>
        </w:rPr>
        <w:t>l'attestation</w:t>
      </w:r>
      <w:proofErr w:type="gramEnd"/>
      <w:r w:rsidRPr="004610BF">
        <w:rPr>
          <w:rFonts w:eastAsia="Plus Jakarta Sans" w:cs="Plus Jakarta Sans"/>
        </w:rPr>
        <w:t xml:space="preserve"> de droit aux prestations délivrées aux bénéficiaires par les organismes de sécurité sociale ;</w:t>
      </w:r>
    </w:p>
    <w:p w:rsidR="00095A08" w:rsidRDefault="00095A08" w:rsidP="00095A08">
      <w:pPr>
        <w:numPr>
          <w:ilvl w:val="0"/>
          <w:numId w:val="24"/>
        </w:numPr>
        <w:ind w:left="0" w:firstLine="0"/>
      </w:pPr>
      <w:r w:rsidRPr="004610BF">
        <w:rPr>
          <w:rFonts w:eastAsia="Plus Jakarta Sans" w:cs="Plus Jakarta Sans"/>
        </w:rPr>
        <w:t xml:space="preserve">Le justificatif d'identité, lorsque le </w:t>
      </w:r>
      <w:proofErr w:type="spellStart"/>
      <w:r w:rsidRPr="004610BF">
        <w:rPr>
          <w:rFonts w:eastAsia="Plus Jakarta Sans" w:cs="Plus Jakarta Sans"/>
        </w:rPr>
        <w:t>téléservice</w:t>
      </w:r>
      <w:proofErr w:type="spellEnd"/>
      <w:r w:rsidRPr="004610BF">
        <w:rPr>
          <w:rFonts w:eastAsia="Plus Jakarta Sans" w:cs="Plus Jakarta Sans"/>
        </w:rPr>
        <w:t xml:space="preserve"> de l'administration propose le dispositif</w:t>
      </w:r>
      <w:proofErr w:type="gramStart"/>
      <w:r w:rsidRPr="004610BF">
        <w:rPr>
          <w:rFonts w:eastAsia="Plus Jakarta Sans" w:cs="Plus Jakarta Sans"/>
        </w:rPr>
        <w:t xml:space="preserve"> «</w:t>
      </w:r>
      <w:proofErr w:type="spellStart"/>
      <w:r w:rsidRPr="004610BF">
        <w:rPr>
          <w:rFonts w:eastAsia="Plus Jakarta Sans" w:cs="Plus Jakarta Sans"/>
        </w:rPr>
        <w:t>FranceConnect</w:t>
      </w:r>
      <w:proofErr w:type="spellEnd"/>
      <w:proofErr w:type="gramEnd"/>
      <w:r w:rsidRPr="004610BF">
        <w:rPr>
          <w:rFonts w:eastAsia="Plus Jakarta Sans" w:cs="Plus Jakarta Sans"/>
        </w:rPr>
        <w:t>» mis en œuvre par l'administration chargée du numérique et du système d'information et de communication de l'Etat sous réserve des dispositions de l'article R. 113-9 du code des relations entre le public et l'administration.</w:t>
      </w:r>
    </w:p>
    <w:p w:rsidR="00095A08" w:rsidRPr="00743EB7" w:rsidRDefault="00095A08" w:rsidP="00095A08">
      <w:pPr>
        <w:pStyle w:val="Titre3"/>
      </w:pPr>
      <w:bookmarkStart w:id="28" w:name="_Toc192524780"/>
      <w:bookmarkStart w:id="29" w:name="_Toc256000013"/>
      <w:r w:rsidRPr="00743EB7">
        <w:lastRenderedPageBreak/>
        <w:t>Sous-traitance</w:t>
      </w:r>
      <w:bookmarkEnd w:id="28"/>
      <w:bookmarkEnd w:id="29"/>
    </w:p>
    <w:p w:rsidR="00095A08" w:rsidRPr="003C43E3" w:rsidRDefault="00095A08" w:rsidP="00095A08">
      <w:pPr>
        <w:rPr>
          <w:shd w:val="clear" w:color="auto" w:fill="FFFFFF"/>
        </w:rPr>
      </w:pPr>
      <w:r w:rsidRPr="00743EB7">
        <w:t>Le soumissionnaire présente dans son offre les sous-traitants dont l'intervention est envisagée, s'ils sont connus.</w:t>
      </w:r>
    </w:p>
    <w:p w:rsidR="00095A08" w:rsidRPr="003C43E3" w:rsidRDefault="00095A08" w:rsidP="00095A08">
      <w:pPr>
        <w:rPr>
          <w:shd w:val="clear" w:color="auto" w:fill="FFFFFF"/>
        </w:rPr>
      </w:pPr>
    </w:p>
    <w:p w:rsidR="00095A08" w:rsidRPr="003C43E3" w:rsidRDefault="00095A08" w:rsidP="00095A08">
      <w:pPr>
        <w:rPr>
          <w:shd w:val="clear" w:color="auto" w:fill="FFFFFF"/>
        </w:rPr>
      </w:pPr>
      <w:r w:rsidRPr="00743EB7">
        <w:t>Pour chaque sous-traitant présenté dans l'offre, le soumissionnaire joindra :</w:t>
      </w:r>
    </w:p>
    <w:p w:rsidR="00095A08" w:rsidRPr="003C43E3" w:rsidRDefault="00095A08" w:rsidP="00095A08">
      <w:pPr>
        <w:rPr>
          <w:shd w:val="clear" w:color="auto" w:fill="FFFFFF"/>
        </w:rPr>
      </w:pPr>
    </w:p>
    <w:p w:rsidR="00095A08" w:rsidRPr="003C43E3" w:rsidRDefault="00095A08" w:rsidP="00095A08">
      <w:pPr>
        <w:rPr>
          <w:shd w:val="clear" w:color="auto" w:fill="FFFFFF"/>
        </w:rPr>
      </w:pPr>
      <w:r w:rsidRPr="00743EB7">
        <w:t>- les pièces permettant de justifier des capacités techniques, professionnelles et financières du sous-traitant lorsque le candidat ou l'un des membres du groupement candidat s'appuie sur la ou les capacités du sous-traitant proposé. Le candidat joindra à cet égard la preuve qu'il disposera des capacités de l'opérateur économique pour l'exécution du marché;</w:t>
      </w:r>
    </w:p>
    <w:p w:rsidR="00095A08" w:rsidRPr="003C43E3" w:rsidRDefault="00095A08" w:rsidP="00095A08">
      <w:pPr>
        <w:rPr>
          <w:shd w:val="clear" w:color="auto" w:fill="FFFFFF"/>
        </w:rPr>
      </w:pPr>
      <w:r w:rsidRPr="00743EB7">
        <w:t>- une déclaration indiquant que le sous-traitant ne tombe pas sous le coup d'une interdiction de soumissionner aux marchés publics;</w:t>
      </w:r>
    </w:p>
    <w:p w:rsidR="00095A08" w:rsidRPr="003C43E3" w:rsidRDefault="00095A08" w:rsidP="00095A08">
      <w:pPr>
        <w:rPr>
          <w:shd w:val="clear" w:color="auto" w:fill="FFFFFF"/>
        </w:rPr>
      </w:pPr>
      <w:r w:rsidRPr="00743EB7">
        <w:t>- le formulaire DC4 (déclaration de sous-traitance) dans sa dernière mise à jour dûment complété et signé.</w:t>
      </w:r>
    </w:p>
    <w:p w:rsidR="00095A08" w:rsidRPr="00743EB7" w:rsidRDefault="00095A08" w:rsidP="00095A08">
      <w:pPr>
        <w:pStyle w:val="Titre3"/>
      </w:pPr>
      <w:bookmarkStart w:id="30" w:name="_Toc192524781"/>
      <w:bookmarkStart w:id="31" w:name="_Toc256000014"/>
      <w:r w:rsidRPr="00743EB7">
        <w:t>Groupements d’opérateurs économiques</w:t>
      </w:r>
      <w:bookmarkEnd w:id="30"/>
      <w:bookmarkEnd w:id="31"/>
    </w:p>
    <w:p w:rsidR="00095A08" w:rsidRPr="00743EB7" w:rsidRDefault="00095A08" w:rsidP="00095A08">
      <w:r w:rsidRPr="00743EB7">
        <w:t xml:space="preserve">Conformément à l’article R. 2142-19 du code de la commande publique, les groupements d’opérateurs économiques peuvent participer à la présente consultation. </w:t>
      </w:r>
    </w:p>
    <w:p w:rsidR="00095A08" w:rsidRPr="00743EB7" w:rsidRDefault="00095A08" w:rsidP="00095A08"/>
    <w:p w:rsidR="00095A08" w:rsidRPr="00743EB7" w:rsidRDefault="00095A08" w:rsidP="00095A08">
      <w:r w:rsidRPr="00743EB7">
        <w:t xml:space="preserve">Lors de la remise de la candidature et de l’offre, la forme juridique du groupement est laissée à la libre appréciation des candidats. </w:t>
      </w:r>
    </w:p>
    <w:p w:rsidR="00095A08" w:rsidRPr="00743EB7" w:rsidRDefault="00095A08" w:rsidP="00095A08"/>
    <w:p w:rsidR="00095A08" w:rsidRPr="00743EB7" w:rsidRDefault="00095A08" w:rsidP="00095A08">
      <w:r w:rsidRPr="00743EB7">
        <w:t xml:space="preserve">Le groupement pourra prendre la forme soit d’un groupement conjoint, soit d’un groupement solidaire. </w:t>
      </w:r>
    </w:p>
    <w:p w:rsidR="00095A08" w:rsidRPr="00743EB7" w:rsidRDefault="00095A08" w:rsidP="00095A08"/>
    <w:p w:rsidR="00095A08" w:rsidRPr="00743EB7" w:rsidRDefault="00095A08" w:rsidP="00095A08">
      <w:r w:rsidRPr="00743EB7">
        <w:t xml:space="preserve">Quelle que soit la forme juridique du groupement retenue par les candidats, la composition du groupement devra être détaillée et l’un des opérateurs économiques membre du groupement sera désigné comme mandataire. Ce mandataire représentera l’ensemble des membres du groupement vis-à-vis de l’acheteur et coordonnera les prestations des membres du groupement. </w:t>
      </w:r>
    </w:p>
    <w:p w:rsidR="00095A08" w:rsidRPr="00743EB7" w:rsidRDefault="00095A08" w:rsidP="00095A08"/>
    <w:p w:rsidR="00095A08" w:rsidRPr="00743EB7" w:rsidRDefault="00095A08" w:rsidP="00095A08">
      <w:r w:rsidRPr="00743EB7">
        <w:t xml:space="preserve">Un même opérateur économique ne peut pas être mandataire de plus d’un groupement pour un même marché public. </w:t>
      </w:r>
    </w:p>
    <w:p w:rsidR="00095A08" w:rsidRPr="00743EB7" w:rsidRDefault="00095A08" w:rsidP="00095A08"/>
    <w:p w:rsidR="00095A08" w:rsidRPr="00743EB7" w:rsidRDefault="00095A08" w:rsidP="00095A08">
      <w:r w:rsidRPr="00743EB7">
        <w:t xml:space="preserve">Conformément aux dispositions de l’article R. 2142-26 du code de la commande publique, la composition du groupement ne pourra pas être modifiée entre la date de remise des candidatures et la date de signature du marché. </w:t>
      </w:r>
    </w:p>
    <w:p w:rsidR="00095A08" w:rsidRPr="00743EB7" w:rsidRDefault="00095A08" w:rsidP="00095A08"/>
    <w:p w:rsidR="00095A08" w:rsidRPr="00743EB7" w:rsidRDefault="00095A08" w:rsidP="00095A08">
      <w:r w:rsidRPr="00743EB7">
        <w:t>Il pourra cependant être dérogé à ce principe en cas d’opération de restructuration de société, notamment de rachat, de fusion ou d’acquisition touchant l’un des membres du groupement ou, si le groupement apporte la preuve qu’un de ses membres se trouve dans l’impossibilité d’accomplir sa tâche pour des raisons qui ne sont pas de son fait. Le groupement pourra alors demander à l’acheteur l’autorisation de continuer à participer à la procédure de passation en proposant, le cas échéant, à l’acceptation de l’acheteur, un ou plusieurs nouveaux membres du groupement, sous-traitants ou entreprises liées.</w:t>
      </w:r>
    </w:p>
    <w:p w:rsidR="00095A08" w:rsidRPr="00743EB7" w:rsidRDefault="00095A08" w:rsidP="00095A08">
      <w:r w:rsidRPr="00743EB7">
        <w:t>Dans le cadre de procédures incluant une ou plusieurs phases de négociation ou de dialogue, l'acheteur peut également autoriser le groupement qui en fait la demande à modifier sa composition lorsque les conditions suivantes sont remplies :</w:t>
      </w:r>
    </w:p>
    <w:p w:rsidR="00095A08" w:rsidRPr="00743EB7" w:rsidRDefault="00095A08" w:rsidP="00095A08"/>
    <w:p w:rsidR="00095A08" w:rsidRPr="00743EB7" w:rsidRDefault="00095A08" w:rsidP="00095A08">
      <w:r w:rsidRPr="00743EB7">
        <w:t>1° Le groupement dispose des garanties économiques, financières, techniques et professionnelles exigées par l'acheteur pour participer à la procédure ;</w:t>
      </w:r>
    </w:p>
    <w:p w:rsidR="00095A08" w:rsidRPr="00743EB7" w:rsidRDefault="00095A08" w:rsidP="00095A08"/>
    <w:p w:rsidR="00095A08" w:rsidRPr="00743EB7" w:rsidRDefault="00095A08" w:rsidP="00095A08">
      <w:r w:rsidRPr="00743EB7">
        <w:t>2° Cette modification ne porte pas atteinte au principe d'égalité de traitement des candidats ni à une concurrence effective entre ceux-ci.</w:t>
      </w:r>
    </w:p>
    <w:p w:rsidR="00095A08" w:rsidRPr="00743EB7" w:rsidRDefault="00095A08" w:rsidP="00095A08"/>
    <w:p w:rsidR="00095A08" w:rsidRPr="00743EB7" w:rsidRDefault="00095A08" w:rsidP="00095A08">
      <w:r w:rsidRPr="00743EB7">
        <w:t>L’acheteur se prononcera sur la recevabilité de cette demande après examen de la capacité de l’ensemble des membres du groupement ainsi transformé et, le cas échéant, des sous-traitants et entreprises liées présentées à son acceptation, au regard des conditions de participation qu’il a définies.</w:t>
      </w:r>
    </w:p>
    <w:p w:rsidR="00095A08" w:rsidRPr="00743EB7" w:rsidRDefault="00095A08" w:rsidP="00095A08"/>
    <w:p w:rsidR="00D869B5" w:rsidRDefault="00095A08" w:rsidP="00095A08">
      <w:r w:rsidRPr="00743EB7">
        <w:t>Les opérateurs économiques ne sont pas autorisés à candidater en agissant à la fois en qualité de candidat individuel et de membre d'un groupement. Les opérateurs économiques ne sont pas autorisés à candidater en qualité de membres de plusieurs groupements.</w:t>
      </w:r>
    </w:p>
    <w:p w:rsidR="00D869B5" w:rsidRDefault="00D869B5">
      <w:pPr>
        <w:jc w:val="left"/>
      </w:pPr>
      <w:r>
        <w:br w:type="page"/>
      </w:r>
    </w:p>
    <w:p w:rsidR="00095A08" w:rsidRPr="00743EB7" w:rsidRDefault="00095A08" w:rsidP="00095A08"/>
    <w:p w:rsidR="00095A08" w:rsidRPr="00CA0EA2" w:rsidRDefault="00095A08" w:rsidP="00095A08">
      <w:pPr>
        <w:pStyle w:val="Titre2"/>
      </w:pPr>
      <w:bookmarkStart w:id="32" w:name="_Toc192524782"/>
      <w:bookmarkStart w:id="33" w:name="_Toc256000015"/>
      <w:r>
        <w:t>Présentation de l’offre</w:t>
      </w:r>
      <w:bookmarkEnd w:id="32"/>
      <w:bookmarkEnd w:id="33"/>
    </w:p>
    <w:p w:rsidR="00095A08" w:rsidRPr="00743EB7" w:rsidRDefault="00095A08" w:rsidP="00095A08">
      <w:pPr>
        <w:pStyle w:val="Titre3"/>
      </w:pPr>
      <w:bookmarkStart w:id="34" w:name="_Toc192524783"/>
      <w:bookmarkStart w:id="35" w:name="_Toc256000016"/>
      <w:r w:rsidRPr="00743EB7">
        <w:t>Présentation du dossier d’offre</w:t>
      </w:r>
      <w:bookmarkEnd w:id="34"/>
      <w:bookmarkEnd w:id="35"/>
    </w:p>
    <w:p w:rsidR="00095A08" w:rsidRPr="004610BF" w:rsidRDefault="00095A08" w:rsidP="00095A08">
      <w:r w:rsidRPr="004610BF">
        <w:rPr>
          <w:rFonts w:eastAsia="Plus Jakarta Sans" w:cs="Plus Jakarta Sans"/>
        </w:rPr>
        <w:t>Dans le cadre de son offre, le candidat devra produire les documents suivants.</w:t>
      </w:r>
    </w:p>
    <w:p w:rsidR="00095A08" w:rsidRPr="004610BF" w:rsidRDefault="00095A08" w:rsidP="00095A08">
      <w:pPr>
        <w:keepNext/>
      </w:pPr>
      <w:r w:rsidRPr="004610BF">
        <w:rPr>
          <w:rFonts w:eastAsia="Plus Jakarta Sans" w:cs="Plus Jakarta Sans"/>
        </w:rPr>
        <w:t>Si ceux-ci ne sont pas remis en français, une traduction des documents devra être jointe au dossier d</w:t>
      </w:r>
      <w:r>
        <w:rPr>
          <w:rFonts w:eastAsia="Plus Jakarta Sans" w:cs="Plus Jakarta Sans"/>
        </w:rPr>
        <w:t>’offre</w:t>
      </w:r>
      <w:r w:rsidRPr="004610BF">
        <w:rPr>
          <w:rFonts w:eastAsia="Plus Jakarta Sans" w:cs="Plus Jakarta Sans"/>
        </w:rPr>
        <w:t>.</w:t>
      </w:r>
    </w:p>
    <w:p w:rsidR="00095A08" w:rsidRPr="004610BF" w:rsidRDefault="00095A08" w:rsidP="00095A08">
      <w:pPr>
        <w:keepNext/>
      </w:pPr>
    </w:p>
    <w:tbl>
      <w:tblPr>
        <w:tblW w:w="8985" w:type="dxa"/>
        <w:tblInd w:w="45" w:type="dxa"/>
        <w:tblBorders>
          <w:top w:val="outset" w:sz="6" w:space="0" w:color="111111"/>
          <w:left w:val="outset" w:sz="6" w:space="0" w:color="111111"/>
          <w:bottom w:val="outset" w:sz="6" w:space="0" w:color="111111"/>
          <w:right w:val="outset" w:sz="6" w:space="0" w:color="111111"/>
        </w:tblBorders>
        <w:tblCellMar>
          <w:top w:w="30" w:type="dxa"/>
          <w:left w:w="30" w:type="dxa"/>
          <w:bottom w:w="30" w:type="dxa"/>
          <w:right w:w="30" w:type="dxa"/>
        </w:tblCellMar>
        <w:tblLook w:val="04A0" w:firstRow="1" w:lastRow="0" w:firstColumn="1" w:lastColumn="0" w:noHBand="0" w:noVBand="1"/>
      </w:tblPr>
      <w:tblGrid>
        <w:gridCol w:w="375"/>
        <w:gridCol w:w="8610"/>
      </w:tblGrid>
      <w:tr w:rsidR="00095A08">
        <w:trPr>
          <w:trHeight w:val="270"/>
        </w:trPr>
        <w:tc>
          <w:tcPr>
            <w:tcW w:w="375" w:type="dxa"/>
            <w:tcBorders>
              <w:top w:val="inset" w:sz="6" w:space="0" w:color="808080"/>
              <w:left w:val="inset" w:sz="6" w:space="0" w:color="808080"/>
              <w:bottom w:val="inset" w:sz="6" w:space="0" w:color="808080"/>
              <w:right w:val="inset" w:sz="6" w:space="0" w:color="808080"/>
            </w:tcBorders>
            <w:shd w:val="clear" w:color="auto" w:fill="D3D3D3"/>
            <w:tcMar>
              <w:top w:w="30" w:type="dxa"/>
              <w:left w:w="30" w:type="dxa"/>
              <w:bottom w:w="30" w:type="dxa"/>
              <w:right w:w="30" w:type="dxa"/>
            </w:tcMar>
            <w:vAlign w:val="center"/>
          </w:tcPr>
          <w:p w:rsidR="00095A08" w:rsidRDefault="00095A08">
            <w:pPr>
              <w:shd w:val="clear" w:color="auto" w:fill="D3D3D3"/>
              <w:jc w:val="center"/>
              <w:rPr>
                <w:szCs w:val="20"/>
                <w:lang w:val="fr-FR" w:eastAsia="fr-FR"/>
              </w:rPr>
            </w:pPr>
            <w:r>
              <w:rPr>
                <w:rFonts w:eastAsia="Plus Jakarta Sans" w:cs="Plus Jakarta Sans"/>
                <w:lang w:val="fr-FR" w:eastAsia="fr-FR"/>
              </w:rPr>
              <w:t>N°</w:t>
            </w:r>
          </w:p>
        </w:tc>
        <w:tc>
          <w:tcPr>
            <w:tcW w:w="0" w:type="auto"/>
            <w:tcBorders>
              <w:top w:val="inset" w:sz="6" w:space="0" w:color="808080"/>
              <w:left w:val="inset" w:sz="6" w:space="0" w:color="808080"/>
              <w:bottom w:val="inset" w:sz="6" w:space="0" w:color="808080"/>
              <w:right w:val="inset" w:sz="6" w:space="0" w:color="808080"/>
            </w:tcBorders>
            <w:shd w:val="clear" w:color="auto" w:fill="D3D3D3"/>
            <w:tcMar>
              <w:top w:w="30" w:type="dxa"/>
              <w:left w:w="30" w:type="dxa"/>
              <w:bottom w:w="30" w:type="dxa"/>
              <w:right w:w="30" w:type="dxa"/>
            </w:tcMar>
            <w:vAlign w:val="center"/>
          </w:tcPr>
          <w:p w:rsidR="00095A08" w:rsidRDefault="00095A08">
            <w:pPr>
              <w:shd w:val="clear" w:color="auto" w:fill="D3D3D3"/>
              <w:jc w:val="left"/>
              <w:rPr>
                <w:szCs w:val="20"/>
                <w:lang w:val="fr-FR" w:eastAsia="fr-FR"/>
              </w:rPr>
            </w:pPr>
            <w:r>
              <w:rPr>
                <w:rFonts w:eastAsia="Plus Jakarta Sans" w:cs="Plus Jakarta Sans"/>
                <w:lang w:val="fr-FR" w:eastAsia="fr-FR"/>
              </w:rPr>
              <w:t>Description</w:t>
            </w:r>
          </w:p>
        </w:tc>
      </w:tr>
      <w:tr w:rsidR="00095A08">
        <w:trPr>
          <w:trHeight w:val="270"/>
        </w:trPr>
        <w:tc>
          <w:tcPr>
            <w:tcW w:w="3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rsidR="00095A08" w:rsidRDefault="00095A08">
            <w:pPr>
              <w:jc w:val="center"/>
              <w:rPr>
                <w:szCs w:val="20"/>
                <w:lang w:val="fr-FR" w:eastAsia="fr-FR"/>
              </w:rPr>
            </w:pPr>
            <w:r>
              <w:rPr>
                <w:rFonts w:eastAsia="Plus Jakarta Sans" w:cs="Plus Jakarta Sans"/>
                <w:lang w:val="fr-FR" w:eastAsia="fr-FR"/>
              </w:rPr>
              <w:t>1</w:t>
            </w:r>
          </w:p>
        </w:tc>
        <w:tc>
          <w:tcPr>
            <w:tcW w:w="0" w:type="auto"/>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rsidR="00095A08" w:rsidRDefault="00095A08">
            <w:pPr>
              <w:jc w:val="left"/>
              <w:rPr>
                <w:szCs w:val="20"/>
                <w:lang w:val="fr-FR" w:eastAsia="fr-FR"/>
              </w:rPr>
            </w:pPr>
            <w:r>
              <w:rPr>
                <w:rFonts w:eastAsia="Plus Jakarta Sans" w:cs="Plus Jakarta Sans"/>
                <w:lang w:val="fr-FR" w:eastAsia="fr-FR"/>
              </w:rPr>
              <w:t>L’acte d’engagement</w:t>
            </w:r>
            <w:r>
              <w:rPr>
                <w:rFonts w:eastAsia="Plus Jakarta Sans" w:cs="Plus Jakarta Sans"/>
                <w:lang w:val="fr-FR" w:eastAsia="fr-FR"/>
              </w:rPr>
              <w:br/>
              <w:t>Le document doit être dûment rempli, daté par la personne habilitée à engager la société. Le candidat auquel il est envisagé d’attribuer le marché public sera tenu de signer l’acte d’engagement. Toutefois, le candidat peut choisir de le signer dès le dépôt de sa candidature ou de son offre.</w:t>
            </w:r>
          </w:p>
        </w:tc>
      </w:tr>
      <w:tr w:rsidR="00095A08">
        <w:trPr>
          <w:trHeight w:val="270"/>
        </w:trPr>
        <w:tc>
          <w:tcPr>
            <w:tcW w:w="3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rsidR="00095A08" w:rsidRDefault="00095A08">
            <w:pPr>
              <w:jc w:val="center"/>
              <w:rPr>
                <w:szCs w:val="20"/>
                <w:lang w:val="fr-FR" w:eastAsia="fr-FR"/>
              </w:rPr>
            </w:pPr>
            <w:r>
              <w:rPr>
                <w:rFonts w:eastAsia="Plus Jakarta Sans" w:cs="Plus Jakarta Sans"/>
                <w:lang w:val="fr-FR" w:eastAsia="fr-FR"/>
              </w:rPr>
              <w:t>2</w:t>
            </w:r>
          </w:p>
        </w:tc>
        <w:tc>
          <w:tcPr>
            <w:tcW w:w="0" w:type="auto"/>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rsidR="00095A08" w:rsidRDefault="00095A08">
            <w:pPr>
              <w:jc w:val="left"/>
              <w:rPr>
                <w:szCs w:val="20"/>
                <w:lang w:val="fr-FR" w:eastAsia="fr-FR"/>
              </w:rPr>
            </w:pPr>
            <w:r>
              <w:rPr>
                <w:rFonts w:eastAsia="Plus Jakarta Sans" w:cs="Plus Jakarta Sans"/>
                <w:lang w:val="fr-FR" w:eastAsia="fr-FR"/>
              </w:rPr>
              <w:t>Le relevé d’identité bancaire</w:t>
            </w:r>
          </w:p>
        </w:tc>
      </w:tr>
      <w:tr w:rsidR="00095A08">
        <w:trPr>
          <w:trHeight w:val="270"/>
        </w:trPr>
        <w:tc>
          <w:tcPr>
            <w:tcW w:w="3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rsidR="00095A08" w:rsidRDefault="00095A08">
            <w:pPr>
              <w:jc w:val="center"/>
              <w:rPr>
                <w:szCs w:val="20"/>
                <w:lang w:val="fr-FR" w:eastAsia="fr-FR"/>
              </w:rPr>
            </w:pPr>
            <w:r>
              <w:rPr>
                <w:rFonts w:eastAsia="Plus Jakarta Sans" w:cs="Plus Jakarta Sans"/>
                <w:lang w:val="fr-FR" w:eastAsia="fr-FR"/>
              </w:rPr>
              <w:t>3</w:t>
            </w:r>
          </w:p>
        </w:tc>
        <w:tc>
          <w:tcPr>
            <w:tcW w:w="0" w:type="auto"/>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rsidR="00095A08" w:rsidRDefault="00095A08">
            <w:pPr>
              <w:jc w:val="left"/>
              <w:rPr>
                <w:szCs w:val="20"/>
                <w:lang w:val="fr-FR" w:eastAsia="fr-FR"/>
              </w:rPr>
            </w:pPr>
            <w:r>
              <w:rPr>
                <w:rFonts w:eastAsia="Plus Jakarta Sans" w:cs="Plus Jakarta Sans"/>
                <w:lang w:val="fr-FR" w:eastAsia="fr-FR"/>
              </w:rPr>
              <w:t>Le mémoire technique</w:t>
            </w:r>
          </w:p>
        </w:tc>
      </w:tr>
      <w:tr w:rsidR="00095A08">
        <w:trPr>
          <w:trHeight w:val="270"/>
        </w:trPr>
        <w:tc>
          <w:tcPr>
            <w:tcW w:w="3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rsidR="00095A08" w:rsidRDefault="00095A08">
            <w:pPr>
              <w:jc w:val="center"/>
              <w:rPr>
                <w:szCs w:val="20"/>
                <w:lang w:val="fr-FR" w:eastAsia="fr-FR"/>
              </w:rPr>
            </w:pPr>
            <w:r>
              <w:rPr>
                <w:rFonts w:eastAsia="Plus Jakarta Sans" w:cs="Plus Jakarta Sans"/>
                <w:lang w:val="fr-FR" w:eastAsia="fr-FR"/>
              </w:rPr>
              <w:t>4</w:t>
            </w:r>
          </w:p>
        </w:tc>
        <w:tc>
          <w:tcPr>
            <w:tcW w:w="0" w:type="auto"/>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rsidR="00095A08" w:rsidRDefault="00095A08">
            <w:pPr>
              <w:jc w:val="left"/>
              <w:rPr>
                <w:szCs w:val="20"/>
                <w:lang w:val="fr-FR" w:eastAsia="fr-FR"/>
              </w:rPr>
            </w:pPr>
            <w:r>
              <w:rPr>
                <w:rFonts w:eastAsia="Plus Jakarta Sans" w:cs="Plus Jakarta Sans"/>
                <w:lang w:val="fr-FR" w:eastAsia="fr-FR"/>
              </w:rPr>
              <w:t>Les déclarations de sous-traitances nécessaires le cas échéant</w:t>
            </w:r>
          </w:p>
        </w:tc>
      </w:tr>
      <w:tr w:rsidR="00095A08">
        <w:trPr>
          <w:trHeight w:val="270"/>
        </w:trPr>
        <w:tc>
          <w:tcPr>
            <w:tcW w:w="3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rsidR="00095A08" w:rsidRDefault="00095A08">
            <w:pPr>
              <w:jc w:val="center"/>
              <w:rPr>
                <w:szCs w:val="20"/>
                <w:lang w:val="fr-FR" w:eastAsia="fr-FR"/>
              </w:rPr>
            </w:pPr>
            <w:r>
              <w:rPr>
                <w:rFonts w:eastAsia="Plus Jakarta Sans" w:cs="Plus Jakarta Sans"/>
                <w:lang w:val="fr-FR" w:eastAsia="fr-FR"/>
              </w:rPr>
              <w:t>5</w:t>
            </w:r>
          </w:p>
        </w:tc>
        <w:tc>
          <w:tcPr>
            <w:tcW w:w="0" w:type="auto"/>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rsidR="00095A08" w:rsidRDefault="00095A08">
            <w:pPr>
              <w:jc w:val="left"/>
              <w:rPr>
                <w:szCs w:val="20"/>
                <w:lang w:val="fr-FR" w:eastAsia="fr-FR"/>
              </w:rPr>
            </w:pPr>
            <w:r>
              <w:rPr>
                <w:rFonts w:eastAsia="Plus Jakarta Sans" w:cs="Plus Jakarta Sans"/>
                <w:lang w:val="fr-FR" w:eastAsia="fr-FR"/>
              </w:rPr>
              <w:t>La décomposition du prix global et forfaitaire</w:t>
            </w:r>
            <w:r>
              <w:rPr>
                <w:rFonts w:eastAsia="Plus Jakarta Sans" w:cs="Plus Jakarta Sans"/>
                <w:lang w:val="fr-FR" w:eastAsia="fr-FR"/>
              </w:rPr>
              <w:br/>
              <w:t>Le document doit être dûment rempli par la personne habilitée à engager la société. Les prix doivent toujours être exprimés en euro, sous format EXCEL et PDF pour faciliter l’analyse des prix.</w:t>
            </w:r>
          </w:p>
        </w:tc>
      </w:tr>
      <w:tr w:rsidR="00095A08">
        <w:trPr>
          <w:trHeight w:val="270"/>
        </w:trPr>
        <w:tc>
          <w:tcPr>
            <w:tcW w:w="3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rsidR="00095A08" w:rsidRDefault="00095A08">
            <w:pPr>
              <w:jc w:val="center"/>
              <w:rPr>
                <w:szCs w:val="20"/>
                <w:lang w:val="fr-FR" w:eastAsia="fr-FR"/>
              </w:rPr>
            </w:pPr>
            <w:r>
              <w:rPr>
                <w:rFonts w:eastAsia="Plus Jakarta Sans" w:cs="Plus Jakarta Sans"/>
                <w:lang w:val="fr-FR" w:eastAsia="fr-FR"/>
              </w:rPr>
              <w:t>6</w:t>
            </w:r>
          </w:p>
        </w:tc>
        <w:tc>
          <w:tcPr>
            <w:tcW w:w="0" w:type="auto"/>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center"/>
          </w:tcPr>
          <w:p w:rsidR="00095A08" w:rsidRDefault="00095A08">
            <w:pPr>
              <w:jc w:val="left"/>
              <w:rPr>
                <w:szCs w:val="20"/>
                <w:lang w:val="fr-FR" w:eastAsia="fr-FR"/>
              </w:rPr>
            </w:pPr>
            <w:r>
              <w:rPr>
                <w:rFonts w:eastAsia="Plus Jakarta Sans" w:cs="Plus Jakarta Sans"/>
                <w:lang w:val="fr-FR" w:eastAsia="fr-FR"/>
              </w:rPr>
              <w:t>L’attestation de visite en annexe correctement complétée</w:t>
            </w:r>
          </w:p>
        </w:tc>
      </w:tr>
    </w:tbl>
    <w:p w:rsidR="00095A08" w:rsidRPr="00DB37CB" w:rsidRDefault="00095A08" w:rsidP="00095A08">
      <w:pPr>
        <w:rPr>
          <w:lang w:val="en-US"/>
        </w:rPr>
      </w:pPr>
    </w:p>
    <w:p w:rsidR="00095A08" w:rsidRPr="00DB37CB" w:rsidRDefault="00095A08" w:rsidP="00095A08">
      <w:pPr>
        <w:rPr>
          <w:lang w:val="en-US"/>
        </w:rPr>
      </w:pPr>
      <w:r w:rsidRPr="003B3165">
        <w:rPr>
          <w:rFonts w:eastAsia="Plus Jakarta Sans" w:cs="Plus Jakarta Sans"/>
          <w:color w:val="000000"/>
          <w:lang w:val="en-US"/>
        </w:rPr>
        <w:t xml:space="preserve">Le </w:t>
      </w:r>
      <w:proofErr w:type="spellStart"/>
      <w:r w:rsidRPr="003B3165">
        <w:rPr>
          <w:rFonts w:eastAsia="Plus Jakarta Sans" w:cs="Plus Jakarta Sans"/>
          <w:color w:val="000000"/>
          <w:lang w:val="en-US"/>
        </w:rPr>
        <w:t>mémoire</w:t>
      </w:r>
      <w:proofErr w:type="spellEnd"/>
      <w:r w:rsidRPr="003B3165">
        <w:rPr>
          <w:rFonts w:eastAsia="Plus Jakarta Sans" w:cs="Plus Jakarta Sans"/>
          <w:color w:val="000000"/>
          <w:lang w:val="en-US"/>
        </w:rPr>
        <w:t xml:space="preserve"> </w:t>
      </w:r>
      <w:proofErr w:type="spellStart"/>
      <w:r w:rsidRPr="003B3165">
        <w:rPr>
          <w:rFonts w:eastAsia="Plus Jakarta Sans" w:cs="Plus Jakarta Sans"/>
          <w:color w:val="000000"/>
          <w:lang w:val="en-US"/>
        </w:rPr>
        <w:t>justificatif</w:t>
      </w:r>
      <w:proofErr w:type="spellEnd"/>
      <w:r w:rsidRPr="003B3165">
        <w:rPr>
          <w:rFonts w:eastAsia="Plus Jakarta Sans" w:cs="Plus Jakarta Sans"/>
          <w:color w:val="000000"/>
          <w:lang w:val="en-US"/>
        </w:rPr>
        <w:t xml:space="preserve"> des dispositions que </w:t>
      </w:r>
      <w:proofErr w:type="spellStart"/>
      <w:r w:rsidRPr="003B3165">
        <w:rPr>
          <w:rFonts w:eastAsia="Plus Jakarta Sans" w:cs="Plus Jakarta Sans"/>
          <w:color w:val="000000"/>
          <w:lang w:val="en-US"/>
        </w:rPr>
        <w:t>l'entreprise</w:t>
      </w:r>
      <w:proofErr w:type="spellEnd"/>
      <w:r w:rsidRPr="003B3165">
        <w:rPr>
          <w:rFonts w:eastAsia="Plus Jakarta Sans" w:cs="Plus Jakarta Sans"/>
          <w:color w:val="000000"/>
          <w:lang w:val="en-US"/>
        </w:rPr>
        <w:t xml:space="preserve"> se propose </w:t>
      </w:r>
      <w:proofErr w:type="spellStart"/>
      <w:r w:rsidRPr="003B3165">
        <w:rPr>
          <w:rFonts w:eastAsia="Plus Jakarta Sans" w:cs="Plus Jakarta Sans"/>
          <w:color w:val="000000"/>
          <w:lang w:val="en-US"/>
        </w:rPr>
        <w:t>d'adopter</w:t>
      </w:r>
      <w:proofErr w:type="spellEnd"/>
      <w:r w:rsidRPr="003B3165">
        <w:rPr>
          <w:rFonts w:eastAsia="Plus Jakarta Sans" w:cs="Plus Jakarta Sans"/>
          <w:color w:val="000000"/>
          <w:lang w:val="en-US"/>
        </w:rPr>
        <w:t xml:space="preserve"> pour </w:t>
      </w:r>
      <w:proofErr w:type="spellStart"/>
      <w:r w:rsidRPr="003B3165">
        <w:rPr>
          <w:rFonts w:eastAsia="Plus Jakarta Sans" w:cs="Plus Jakarta Sans"/>
          <w:color w:val="000000"/>
          <w:lang w:val="en-US"/>
        </w:rPr>
        <w:t>l'exécution</w:t>
      </w:r>
      <w:proofErr w:type="spellEnd"/>
      <w:r w:rsidRPr="003B3165">
        <w:rPr>
          <w:rFonts w:eastAsia="Plus Jakarta Sans" w:cs="Plus Jakarta Sans"/>
          <w:color w:val="000000"/>
          <w:lang w:val="en-US"/>
        </w:rPr>
        <w:t xml:space="preserve"> du </w:t>
      </w:r>
      <w:proofErr w:type="spellStart"/>
      <w:r w:rsidRPr="003B3165">
        <w:rPr>
          <w:rFonts w:eastAsia="Plus Jakarta Sans" w:cs="Plus Jakarta Sans"/>
          <w:color w:val="000000"/>
          <w:lang w:val="en-US"/>
        </w:rPr>
        <w:t>contrat</w:t>
      </w:r>
      <w:proofErr w:type="spellEnd"/>
      <w:r w:rsidRPr="003B3165">
        <w:rPr>
          <w:rFonts w:eastAsia="Plus Jakarta Sans" w:cs="Plus Jakarta Sans"/>
          <w:color w:val="000000"/>
          <w:lang w:val="en-US"/>
        </w:rPr>
        <w:t xml:space="preserve">: </w:t>
      </w:r>
    </w:p>
    <w:p w:rsidR="00095A08" w:rsidRPr="00DB37CB" w:rsidRDefault="00095A08" w:rsidP="00095A08">
      <w:pPr>
        <w:rPr>
          <w:lang w:val="en-US"/>
        </w:rPr>
      </w:pPr>
    </w:p>
    <w:p w:rsidR="00A20100" w:rsidRPr="00A20100" w:rsidRDefault="00095A08" w:rsidP="00095A08">
      <w:pPr>
        <w:numPr>
          <w:ilvl w:val="0"/>
          <w:numId w:val="24"/>
        </w:numPr>
        <w:rPr>
          <w:lang w:val="en-US"/>
        </w:rPr>
      </w:pPr>
      <w:r w:rsidRPr="003B3165">
        <w:rPr>
          <w:rFonts w:eastAsia="Plus Jakarta Sans" w:cs="Plus Jakarta Sans"/>
          <w:color w:val="000000"/>
          <w:lang w:val="en-US"/>
        </w:rPr>
        <w:t xml:space="preserve">La </w:t>
      </w:r>
      <w:proofErr w:type="spellStart"/>
      <w:r w:rsidRPr="003B3165">
        <w:rPr>
          <w:rFonts w:eastAsia="Plus Jakarta Sans" w:cs="Plus Jakarta Sans"/>
          <w:color w:val="000000"/>
          <w:lang w:val="en-US"/>
        </w:rPr>
        <w:t>qualité</w:t>
      </w:r>
      <w:proofErr w:type="spellEnd"/>
      <w:r w:rsidRPr="003B3165">
        <w:rPr>
          <w:rFonts w:eastAsia="Plus Jakarta Sans" w:cs="Plus Jakarta Sans"/>
          <w:color w:val="000000"/>
          <w:lang w:val="en-US"/>
        </w:rPr>
        <w:t xml:space="preserve"> du </w:t>
      </w:r>
      <w:proofErr w:type="spellStart"/>
      <w:r w:rsidRPr="003B3165">
        <w:rPr>
          <w:rFonts w:eastAsia="Plus Jakarta Sans" w:cs="Plus Jakarta Sans"/>
          <w:color w:val="000000"/>
          <w:lang w:val="en-US"/>
        </w:rPr>
        <w:t>matériel</w:t>
      </w:r>
      <w:proofErr w:type="spellEnd"/>
      <w:r w:rsidRPr="003B3165">
        <w:rPr>
          <w:rFonts w:eastAsia="Plus Jakarta Sans" w:cs="Plus Jakarta Sans"/>
          <w:color w:val="000000"/>
          <w:lang w:val="en-US"/>
        </w:rPr>
        <w:t xml:space="preserve"> </w:t>
      </w:r>
      <w:proofErr w:type="spellStart"/>
      <w:r w:rsidRPr="003B3165">
        <w:rPr>
          <w:rFonts w:eastAsia="Plus Jakarta Sans" w:cs="Plus Jakarta Sans"/>
          <w:color w:val="000000"/>
          <w:lang w:val="en-US"/>
        </w:rPr>
        <w:t>prévu</w:t>
      </w:r>
      <w:proofErr w:type="spellEnd"/>
      <w:r w:rsidRPr="003B3165">
        <w:rPr>
          <w:rFonts w:eastAsia="Plus Jakarta Sans" w:cs="Plus Jakarta Sans"/>
          <w:color w:val="000000"/>
          <w:lang w:val="en-US"/>
        </w:rPr>
        <w:t xml:space="preserve"> </w:t>
      </w:r>
    </w:p>
    <w:p w:rsidR="00A20100" w:rsidRDefault="00095A08" w:rsidP="00095A08">
      <w:pPr>
        <w:numPr>
          <w:ilvl w:val="0"/>
          <w:numId w:val="24"/>
        </w:numPr>
        <w:rPr>
          <w:lang w:val="en-US"/>
        </w:rPr>
      </w:pPr>
      <w:proofErr w:type="spellStart"/>
      <w:r w:rsidRPr="00A20100">
        <w:rPr>
          <w:rFonts w:eastAsia="Plus Jakarta Sans" w:cs="Plus Jakarta Sans"/>
          <w:color w:val="000000"/>
          <w:lang w:val="en-US"/>
        </w:rPr>
        <w:t>L’organisation</w:t>
      </w:r>
      <w:proofErr w:type="spellEnd"/>
      <w:r w:rsidRPr="00A20100">
        <w:rPr>
          <w:rFonts w:eastAsia="Plus Jakarta Sans" w:cs="Plus Jakarta Sans"/>
          <w:color w:val="000000"/>
          <w:lang w:val="en-US"/>
        </w:rPr>
        <w:t xml:space="preserve"> de </w:t>
      </w:r>
      <w:proofErr w:type="spellStart"/>
      <w:r w:rsidRPr="00A20100">
        <w:rPr>
          <w:rFonts w:eastAsia="Plus Jakarta Sans" w:cs="Plus Jakarta Sans"/>
          <w:color w:val="000000"/>
          <w:lang w:val="en-US"/>
        </w:rPr>
        <w:t>l’entreprise</w:t>
      </w:r>
      <w:proofErr w:type="spellEnd"/>
      <w:r w:rsidRPr="00A20100">
        <w:rPr>
          <w:rFonts w:eastAsia="Plus Jakarta Sans" w:cs="Plus Jakarta Sans"/>
          <w:color w:val="000000"/>
          <w:lang w:val="en-US"/>
        </w:rPr>
        <w:t xml:space="preserve">, y </w:t>
      </w:r>
      <w:proofErr w:type="spellStart"/>
      <w:r w:rsidRPr="00A20100">
        <w:rPr>
          <w:rFonts w:eastAsia="Plus Jakarta Sans" w:cs="Plus Jakarta Sans"/>
          <w:color w:val="000000"/>
          <w:lang w:val="en-US"/>
        </w:rPr>
        <w:t>compris</w:t>
      </w:r>
      <w:proofErr w:type="spellEnd"/>
      <w:r w:rsidRPr="00A20100">
        <w:rPr>
          <w:rFonts w:eastAsia="Plus Jakarta Sans" w:cs="Plus Jakarta Sans"/>
          <w:color w:val="000000"/>
          <w:lang w:val="en-US"/>
        </w:rPr>
        <w:t xml:space="preserve"> les </w:t>
      </w:r>
      <w:proofErr w:type="spellStart"/>
      <w:r w:rsidRPr="00A20100">
        <w:rPr>
          <w:rFonts w:eastAsia="Plus Jakarta Sans" w:cs="Plus Jakarta Sans"/>
          <w:color w:val="000000"/>
          <w:lang w:val="en-US"/>
        </w:rPr>
        <w:t>moyens</w:t>
      </w:r>
      <w:proofErr w:type="spellEnd"/>
      <w:r w:rsidRPr="00A20100">
        <w:rPr>
          <w:rFonts w:eastAsia="Plus Jakarta Sans" w:cs="Plus Jakarta Sans"/>
          <w:color w:val="000000"/>
          <w:lang w:val="en-US"/>
        </w:rPr>
        <w:t xml:space="preserve"> </w:t>
      </w:r>
      <w:proofErr w:type="spellStart"/>
      <w:r w:rsidRPr="00A20100">
        <w:rPr>
          <w:rFonts w:eastAsia="Plus Jakarta Sans" w:cs="Plus Jakarta Sans"/>
          <w:color w:val="000000"/>
          <w:lang w:val="en-US"/>
        </w:rPr>
        <w:t>humains</w:t>
      </w:r>
      <w:proofErr w:type="spellEnd"/>
      <w:r w:rsidRPr="00A20100">
        <w:rPr>
          <w:rFonts w:eastAsia="Plus Jakarta Sans" w:cs="Plus Jakarta Sans"/>
          <w:color w:val="000000"/>
          <w:lang w:val="en-US"/>
        </w:rPr>
        <w:t xml:space="preserve"> et </w:t>
      </w:r>
      <w:proofErr w:type="spellStart"/>
      <w:r w:rsidRPr="00A20100">
        <w:rPr>
          <w:rFonts w:eastAsia="Plus Jakarta Sans" w:cs="Plus Jakarta Sans"/>
          <w:color w:val="000000"/>
          <w:lang w:val="en-US"/>
        </w:rPr>
        <w:t>matériel</w:t>
      </w:r>
      <w:proofErr w:type="spellEnd"/>
      <w:r w:rsidRPr="00A20100">
        <w:rPr>
          <w:rFonts w:eastAsia="Plus Jakarta Sans" w:cs="Plus Jakarta Sans"/>
          <w:color w:val="000000"/>
          <w:lang w:val="en-US"/>
        </w:rPr>
        <w:t xml:space="preserve"> </w:t>
      </w:r>
      <w:proofErr w:type="spellStart"/>
      <w:r w:rsidRPr="00A20100">
        <w:rPr>
          <w:rFonts w:eastAsia="Plus Jakarta Sans" w:cs="Plus Jakarta Sans"/>
          <w:color w:val="000000"/>
          <w:lang w:val="en-US"/>
        </w:rPr>
        <w:t>prévus</w:t>
      </w:r>
      <w:proofErr w:type="spellEnd"/>
      <w:r w:rsidRPr="00A20100">
        <w:rPr>
          <w:rFonts w:eastAsia="Plus Jakarta Sans" w:cs="Plus Jakarta Sans"/>
          <w:color w:val="000000"/>
          <w:lang w:val="en-US"/>
        </w:rPr>
        <w:t xml:space="preserve"> pour la </w:t>
      </w:r>
      <w:proofErr w:type="spellStart"/>
      <w:r w:rsidRPr="00A20100">
        <w:rPr>
          <w:rFonts w:eastAsia="Plus Jakarta Sans" w:cs="Plus Jakarta Sans"/>
          <w:color w:val="000000"/>
          <w:lang w:val="en-US"/>
        </w:rPr>
        <w:t>réalisation</w:t>
      </w:r>
      <w:proofErr w:type="spellEnd"/>
      <w:r w:rsidRPr="00A20100">
        <w:rPr>
          <w:rFonts w:eastAsia="Plus Jakarta Sans" w:cs="Plus Jakarta Sans"/>
          <w:color w:val="000000"/>
          <w:lang w:val="en-US"/>
        </w:rPr>
        <w:t xml:space="preserve"> du </w:t>
      </w:r>
      <w:proofErr w:type="spellStart"/>
      <w:r w:rsidRPr="00A20100">
        <w:rPr>
          <w:rFonts w:eastAsia="Plus Jakarta Sans" w:cs="Plus Jakarta Sans"/>
          <w:color w:val="000000"/>
          <w:lang w:val="en-US"/>
        </w:rPr>
        <w:t>chantier</w:t>
      </w:r>
      <w:proofErr w:type="spellEnd"/>
      <w:r w:rsidRPr="00A20100">
        <w:rPr>
          <w:rFonts w:eastAsia="Plus Jakarta Sans" w:cs="Plus Jakarta Sans"/>
          <w:color w:val="000000"/>
          <w:lang w:val="en-US"/>
        </w:rPr>
        <w:t xml:space="preserve">, et respecter le planning de </w:t>
      </w:r>
      <w:proofErr w:type="spellStart"/>
      <w:r w:rsidRPr="00A20100">
        <w:rPr>
          <w:rFonts w:eastAsia="Plus Jakarta Sans" w:cs="Plus Jakarta Sans"/>
          <w:color w:val="000000"/>
          <w:lang w:val="en-US"/>
        </w:rPr>
        <w:t>travaux</w:t>
      </w:r>
      <w:proofErr w:type="spellEnd"/>
      <w:r w:rsidRPr="00A20100">
        <w:rPr>
          <w:rFonts w:eastAsia="Plus Jakarta Sans" w:cs="Plus Jakarta Sans"/>
          <w:color w:val="000000"/>
          <w:lang w:val="en-US"/>
        </w:rPr>
        <w:t xml:space="preserve"> ;</w:t>
      </w:r>
    </w:p>
    <w:p w:rsidR="00A20100" w:rsidRDefault="00095A08" w:rsidP="00095A08">
      <w:pPr>
        <w:numPr>
          <w:ilvl w:val="0"/>
          <w:numId w:val="24"/>
        </w:numPr>
        <w:rPr>
          <w:lang w:val="en-US"/>
        </w:rPr>
      </w:pPr>
      <w:r w:rsidRPr="00A20100">
        <w:rPr>
          <w:rFonts w:eastAsia="Plus Jakarta Sans" w:cs="Plus Jakarta Sans"/>
          <w:color w:val="000000"/>
          <w:lang w:val="en-US"/>
        </w:rPr>
        <w:t xml:space="preserve">La qualification du personnel </w:t>
      </w:r>
      <w:proofErr w:type="spellStart"/>
      <w:r w:rsidRPr="00A20100">
        <w:rPr>
          <w:rFonts w:eastAsia="Plus Jakarta Sans" w:cs="Plus Jakarta Sans"/>
          <w:color w:val="000000"/>
          <w:lang w:val="en-US"/>
        </w:rPr>
        <w:t>prévu</w:t>
      </w:r>
      <w:proofErr w:type="spellEnd"/>
      <w:r w:rsidRPr="00A20100">
        <w:rPr>
          <w:rFonts w:eastAsia="Plus Jakarta Sans" w:cs="Plus Jakarta Sans"/>
          <w:color w:val="000000"/>
          <w:lang w:val="en-US"/>
        </w:rPr>
        <w:t xml:space="preserve"> pour </w:t>
      </w:r>
      <w:proofErr w:type="spellStart"/>
      <w:r w:rsidRPr="00A20100">
        <w:rPr>
          <w:rFonts w:eastAsia="Plus Jakarta Sans" w:cs="Plus Jakarta Sans"/>
          <w:color w:val="000000"/>
          <w:lang w:val="en-US"/>
        </w:rPr>
        <w:t>cette</w:t>
      </w:r>
      <w:proofErr w:type="spellEnd"/>
      <w:r w:rsidRPr="00A20100">
        <w:rPr>
          <w:rFonts w:eastAsia="Plus Jakarta Sans" w:cs="Plus Jakarta Sans"/>
          <w:color w:val="000000"/>
          <w:lang w:val="en-US"/>
        </w:rPr>
        <w:t xml:space="preserve"> </w:t>
      </w:r>
      <w:proofErr w:type="spellStart"/>
      <w:r w:rsidRPr="00A20100">
        <w:rPr>
          <w:rFonts w:eastAsia="Plus Jakarta Sans" w:cs="Plus Jakarta Sans"/>
          <w:color w:val="000000"/>
          <w:lang w:val="en-US"/>
        </w:rPr>
        <w:t>opération</w:t>
      </w:r>
      <w:proofErr w:type="spellEnd"/>
      <w:r w:rsidRPr="00A20100">
        <w:rPr>
          <w:rFonts w:eastAsia="Plus Jakarta Sans" w:cs="Plus Jakarta Sans"/>
          <w:color w:val="000000"/>
          <w:lang w:val="en-US"/>
        </w:rPr>
        <w:t xml:space="preserve"> (y </w:t>
      </w:r>
      <w:proofErr w:type="spellStart"/>
      <w:r w:rsidRPr="00A20100">
        <w:rPr>
          <w:rFonts w:eastAsia="Plus Jakarta Sans" w:cs="Plus Jakarta Sans"/>
          <w:color w:val="000000"/>
          <w:lang w:val="en-US"/>
        </w:rPr>
        <w:t>compris</w:t>
      </w:r>
      <w:proofErr w:type="spellEnd"/>
      <w:r w:rsidRPr="00A20100">
        <w:rPr>
          <w:rFonts w:eastAsia="Plus Jakarta Sans" w:cs="Plus Jakarta Sans"/>
          <w:color w:val="000000"/>
          <w:lang w:val="en-US"/>
        </w:rPr>
        <w:t xml:space="preserve"> sous-</w:t>
      </w:r>
      <w:proofErr w:type="spellStart"/>
      <w:r w:rsidRPr="00A20100">
        <w:rPr>
          <w:rFonts w:eastAsia="Plus Jakarta Sans" w:cs="Plus Jakarta Sans"/>
          <w:color w:val="000000"/>
          <w:lang w:val="en-US"/>
        </w:rPr>
        <w:t>traitant</w:t>
      </w:r>
      <w:proofErr w:type="spellEnd"/>
      <w:r w:rsidRPr="00A20100">
        <w:rPr>
          <w:rFonts w:eastAsia="Plus Jakarta Sans" w:cs="Plus Jakarta Sans"/>
          <w:color w:val="000000"/>
          <w:lang w:val="en-US"/>
        </w:rPr>
        <w:t>) ;</w:t>
      </w:r>
    </w:p>
    <w:p w:rsidR="00A20100" w:rsidRDefault="00095A08" w:rsidP="00A20100">
      <w:pPr>
        <w:numPr>
          <w:ilvl w:val="0"/>
          <w:numId w:val="24"/>
        </w:numPr>
        <w:rPr>
          <w:lang w:val="en-US"/>
        </w:rPr>
      </w:pPr>
      <w:proofErr w:type="spellStart"/>
      <w:r w:rsidRPr="00A20100">
        <w:rPr>
          <w:rFonts w:eastAsia="Plus Jakarta Sans" w:cs="Plus Jakarta Sans"/>
          <w:color w:val="000000"/>
          <w:lang w:val="en-US"/>
        </w:rPr>
        <w:t>L’approche</w:t>
      </w:r>
      <w:proofErr w:type="spellEnd"/>
      <w:r w:rsidRPr="00A20100">
        <w:rPr>
          <w:rFonts w:eastAsia="Plus Jakarta Sans" w:cs="Plus Jakarta Sans"/>
          <w:color w:val="000000"/>
          <w:lang w:val="en-US"/>
        </w:rPr>
        <w:t xml:space="preserve"> </w:t>
      </w:r>
      <w:proofErr w:type="spellStart"/>
      <w:r w:rsidRPr="00A20100">
        <w:rPr>
          <w:rFonts w:eastAsia="Plus Jakarta Sans" w:cs="Plus Jakarta Sans"/>
          <w:color w:val="000000"/>
          <w:lang w:val="en-US"/>
        </w:rPr>
        <w:t>adoptée</w:t>
      </w:r>
      <w:proofErr w:type="spellEnd"/>
      <w:r w:rsidRPr="00A20100">
        <w:rPr>
          <w:rFonts w:eastAsia="Plus Jakarta Sans" w:cs="Plus Jakarta Sans"/>
          <w:color w:val="000000"/>
          <w:lang w:val="en-US"/>
        </w:rPr>
        <w:t xml:space="preserve"> par le </w:t>
      </w:r>
      <w:proofErr w:type="spellStart"/>
      <w:r w:rsidRPr="00A20100">
        <w:rPr>
          <w:rFonts w:eastAsia="Plus Jakarta Sans" w:cs="Plus Jakarta Sans"/>
          <w:color w:val="000000"/>
          <w:lang w:val="en-US"/>
        </w:rPr>
        <w:t>candidat</w:t>
      </w:r>
      <w:proofErr w:type="spellEnd"/>
      <w:r w:rsidRPr="00A20100">
        <w:rPr>
          <w:rFonts w:eastAsia="Plus Jakarta Sans" w:cs="Plus Jakarta Sans"/>
          <w:color w:val="000000"/>
          <w:lang w:val="en-US"/>
        </w:rPr>
        <w:t xml:space="preserve"> pour limiter les impacts sur </w:t>
      </w:r>
      <w:proofErr w:type="spellStart"/>
      <w:r w:rsidRPr="00A20100">
        <w:rPr>
          <w:rFonts w:eastAsia="Plus Jakarta Sans" w:cs="Plus Jakarta Sans"/>
          <w:color w:val="000000"/>
          <w:lang w:val="en-US"/>
        </w:rPr>
        <w:t>l’environnement</w:t>
      </w:r>
      <w:proofErr w:type="spellEnd"/>
      <w:r w:rsidRPr="00A20100">
        <w:rPr>
          <w:rFonts w:eastAsia="Plus Jakarta Sans" w:cs="Plus Jakarta Sans"/>
          <w:color w:val="000000"/>
          <w:lang w:val="en-US"/>
        </w:rPr>
        <w:t xml:space="preserve">, </w:t>
      </w:r>
      <w:proofErr w:type="spellStart"/>
      <w:r w:rsidRPr="00A20100">
        <w:rPr>
          <w:rFonts w:eastAsia="Plus Jakarta Sans" w:cs="Plus Jakarta Sans"/>
          <w:color w:val="000000"/>
          <w:lang w:val="en-US"/>
        </w:rPr>
        <w:t>notamment</w:t>
      </w:r>
      <w:proofErr w:type="spellEnd"/>
      <w:r w:rsidRPr="00A20100">
        <w:rPr>
          <w:rFonts w:eastAsia="Plus Jakarta Sans" w:cs="Plus Jakarta Sans"/>
          <w:color w:val="000000"/>
          <w:lang w:val="en-US"/>
        </w:rPr>
        <w:t xml:space="preserve"> la transmission des </w:t>
      </w:r>
      <w:proofErr w:type="spellStart"/>
      <w:r w:rsidRPr="00A20100">
        <w:rPr>
          <w:rFonts w:eastAsia="Plus Jakarta Sans" w:cs="Plus Jakarta Sans"/>
          <w:color w:val="000000"/>
          <w:lang w:val="en-US"/>
        </w:rPr>
        <w:t>livrable</w:t>
      </w:r>
      <w:r w:rsidR="00A20100" w:rsidRPr="00A20100">
        <w:rPr>
          <w:rFonts w:eastAsia="Plus Jakarta Sans" w:cs="Plus Jakarta Sans"/>
          <w:color w:val="000000"/>
          <w:lang w:val="en-US"/>
        </w:rPr>
        <w:t>s</w:t>
      </w:r>
      <w:proofErr w:type="spellEnd"/>
    </w:p>
    <w:p w:rsidR="00095A08" w:rsidRPr="00A20100" w:rsidRDefault="002B3A77" w:rsidP="00A20100">
      <w:pPr>
        <w:numPr>
          <w:ilvl w:val="0"/>
          <w:numId w:val="24"/>
        </w:numPr>
        <w:rPr>
          <w:ins w:id="36" w:author="GARAUD Gwenaelle" w:date="2025-10-07T16:56:00Z"/>
          <w:lang w:val="en-US"/>
        </w:rPr>
      </w:pPr>
      <w:r w:rsidRPr="00A20100">
        <w:rPr>
          <w:rFonts w:eastAsia="Plus Jakarta Sans" w:cs="Plus Jakarta Sans"/>
          <w:color w:val="000000"/>
          <w:lang w:val="en-US"/>
        </w:rPr>
        <w:t xml:space="preserve">Le </w:t>
      </w:r>
      <w:proofErr w:type="spellStart"/>
      <w:r w:rsidRPr="00A20100">
        <w:rPr>
          <w:rFonts w:eastAsia="Plus Jakarta Sans" w:cs="Plus Jakarta Sans"/>
          <w:color w:val="000000"/>
          <w:lang w:val="en-US"/>
        </w:rPr>
        <w:t>contrat</w:t>
      </w:r>
      <w:proofErr w:type="spellEnd"/>
      <w:r w:rsidRPr="00A20100">
        <w:rPr>
          <w:rFonts w:eastAsia="Plus Jakarta Sans" w:cs="Plus Jakarta Sans"/>
          <w:color w:val="000000"/>
          <w:lang w:val="en-US"/>
        </w:rPr>
        <w:t xml:space="preserve"> de maintenance et les </w:t>
      </w:r>
      <w:proofErr w:type="spellStart"/>
      <w:r w:rsidRPr="00A20100">
        <w:rPr>
          <w:rFonts w:eastAsia="Plus Jakarta Sans" w:cs="Plus Jakarta Sans"/>
          <w:color w:val="000000"/>
          <w:lang w:val="en-US"/>
        </w:rPr>
        <w:t>modalités</w:t>
      </w:r>
      <w:proofErr w:type="spellEnd"/>
      <w:r w:rsidRPr="00A20100">
        <w:rPr>
          <w:rFonts w:eastAsia="Plus Jakarta Sans" w:cs="Plus Jakarta Sans"/>
          <w:color w:val="000000"/>
          <w:lang w:val="en-US"/>
        </w:rPr>
        <w:t xml:space="preserve"> </w:t>
      </w:r>
      <w:proofErr w:type="spellStart"/>
      <w:r w:rsidRPr="00A20100">
        <w:rPr>
          <w:rFonts w:eastAsia="Plus Jakarta Sans" w:cs="Plus Jakarta Sans"/>
          <w:color w:val="000000"/>
          <w:lang w:val="en-US"/>
        </w:rPr>
        <w:t>d’organisation</w:t>
      </w:r>
      <w:proofErr w:type="spellEnd"/>
      <w:r w:rsidRPr="00A20100">
        <w:rPr>
          <w:rFonts w:eastAsia="Plus Jakarta Sans" w:cs="Plus Jakarta Sans"/>
          <w:color w:val="000000"/>
          <w:lang w:val="en-US"/>
        </w:rPr>
        <w:t xml:space="preserve"> de la maintenance</w:t>
      </w:r>
    </w:p>
    <w:p w:rsidR="002B3A77" w:rsidRPr="00DB37CB" w:rsidRDefault="002B3A77" w:rsidP="00095A08">
      <w:pPr>
        <w:rPr>
          <w:lang w:val="en-US"/>
        </w:rPr>
      </w:pPr>
    </w:p>
    <w:p w:rsidR="00095A08" w:rsidRPr="00DB37CB" w:rsidRDefault="00095A08" w:rsidP="00095A08">
      <w:pPr>
        <w:rPr>
          <w:lang w:val="en-US"/>
        </w:rPr>
      </w:pPr>
      <w:r w:rsidRPr="003B3165">
        <w:rPr>
          <w:rFonts w:eastAsia="Plus Jakarta Sans" w:cs="Plus Jakarta Sans"/>
          <w:color w:val="000000"/>
          <w:lang w:val="en-US"/>
        </w:rPr>
        <w:t xml:space="preserve">NOTA </w:t>
      </w:r>
      <w:proofErr w:type="gramStart"/>
      <w:r w:rsidRPr="003B3165">
        <w:rPr>
          <w:rFonts w:eastAsia="Plus Jakarta Sans" w:cs="Plus Jakarta Sans"/>
          <w:color w:val="000000"/>
          <w:lang w:val="en-US"/>
        </w:rPr>
        <w:t>BENE :</w:t>
      </w:r>
      <w:proofErr w:type="gramEnd"/>
      <w:r w:rsidRPr="003B3165">
        <w:rPr>
          <w:rFonts w:eastAsia="Plus Jakarta Sans" w:cs="Plus Jakarta Sans"/>
          <w:color w:val="000000"/>
          <w:lang w:val="en-US"/>
        </w:rPr>
        <w:t xml:space="preserve"> Les points non </w:t>
      </w:r>
      <w:proofErr w:type="spellStart"/>
      <w:r w:rsidRPr="003B3165">
        <w:rPr>
          <w:rFonts w:eastAsia="Plus Jakarta Sans" w:cs="Plus Jakarta Sans"/>
          <w:color w:val="000000"/>
          <w:lang w:val="en-US"/>
        </w:rPr>
        <w:t>divulgables</w:t>
      </w:r>
      <w:proofErr w:type="spellEnd"/>
      <w:r w:rsidRPr="003B3165">
        <w:rPr>
          <w:rFonts w:eastAsia="Plus Jakarta Sans" w:cs="Plus Jakarta Sans"/>
          <w:color w:val="000000"/>
          <w:lang w:val="en-US"/>
        </w:rPr>
        <w:t xml:space="preserve"> </w:t>
      </w:r>
      <w:proofErr w:type="spellStart"/>
      <w:r w:rsidRPr="003B3165">
        <w:rPr>
          <w:rFonts w:eastAsia="Plus Jakarta Sans" w:cs="Plus Jakarta Sans"/>
          <w:color w:val="000000"/>
          <w:lang w:val="en-US"/>
        </w:rPr>
        <w:t>doivent</w:t>
      </w:r>
      <w:proofErr w:type="spellEnd"/>
      <w:r w:rsidRPr="003B3165">
        <w:rPr>
          <w:rFonts w:eastAsia="Plus Jakarta Sans" w:cs="Plus Jakarta Sans"/>
          <w:color w:val="000000"/>
          <w:lang w:val="en-US"/>
        </w:rPr>
        <w:t xml:space="preserve"> </w:t>
      </w:r>
      <w:proofErr w:type="spellStart"/>
      <w:r w:rsidRPr="003B3165">
        <w:rPr>
          <w:rFonts w:eastAsia="Plus Jakarta Sans" w:cs="Plus Jakarta Sans"/>
          <w:color w:val="000000"/>
          <w:lang w:val="en-US"/>
        </w:rPr>
        <w:t>être</w:t>
      </w:r>
      <w:proofErr w:type="spellEnd"/>
      <w:r w:rsidRPr="003B3165">
        <w:rPr>
          <w:rFonts w:eastAsia="Plus Jakarta Sans" w:cs="Plus Jakarta Sans"/>
          <w:color w:val="000000"/>
          <w:lang w:val="en-US"/>
        </w:rPr>
        <w:t xml:space="preserve"> </w:t>
      </w:r>
      <w:proofErr w:type="spellStart"/>
      <w:r w:rsidRPr="003B3165">
        <w:rPr>
          <w:rFonts w:eastAsia="Plus Jakarta Sans" w:cs="Plus Jakarta Sans"/>
          <w:color w:val="000000"/>
          <w:lang w:val="en-US"/>
        </w:rPr>
        <w:t>très</w:t>
      </w:r>
      <w:proofErr w:type="spellEnd"/>
      <w:r w:rsidRPr="003B3165">
        <w:rPr>
          <w:rFonts w:eastAsia="Plus Jakarta Sans" w:cs="Plus Jakarta Sans"/>
          <w:color w:val="000000"/>
          <w:lang w:val="en-US"/>
        </w:rPr>
        <w:t xml:space="preserve"> </w:t>
      </w:r>
      <w:proofErr w:type="spellStart"/>
      <w:r w:rsidRPr="003B3165">
        <w:rPr>
          <w:rFonts w:eastAsia="Plus Jakarta Sans" w:cs="Plus Jakarta Sans"/>
          <w:color w:val="000000"/>
          <w:lang w:val="en-US"/>
        </w:rPr>
        <w:t>aisés</w:t>
      </w:r>
      <w:proofErr w:type="spellEnd"/>
      <w:r w:rsidRPr="003B3165">
        <w:rPr>
          <w:rFonts w:eastAsia="Plus Jakarta Sans" w:cs="Plus Jakarta Sans"/>
          <w:color w:val="000000"/>
          <w:lang w:val="en-US"/>
        </w:rPr>
        <w:t xml:space="preserve"> à </w:t>
      </w:r>
      <w:proofErr w:type="spellStart"/>
      <w:r w:rsidRPr="003B3165">
        <w:rPr>
          <w:rFonts w:eastAsia="Plus Jakarta Sans" w:cs="Plus Jakarta Sans"/>
          <w:color w:val="000000"/>
          <w:lang w:val="en-US"/>
        </w:rPr>
        <w:t>repérer</w:t>
      </w:r>
      <w:proofErr w:type="spellEnd"/>
      <w:r w:rsidRPr="003B3165">
        <w:rPr>
          <w:rFonts w:eastAsia="Plus Jakarta Sans" w:cs="Plus Jakarta Sans"/>
          <w:color w:val="000000"/>
          <w:lang w:val="en-US"/>
        </w:rPr>
        <w:t xml:space="preserve"> (</w:t>
      </w:r>
      <w:proofErr w:type="spellStart"/>
      <w:r w:rsidRPr="003B3165">
        <w:rPr>
          <w:rFonts w:eastAsia="Plus Jakarta Sans" w:cs="Plus Jakarta Sans"/>
          <w:color w:val="000000"/>
          <w:lang w:val="en-US"/>
        </w:rPr>
        <w:t>exemple</w:t>
      </w:r>
      <w:proofErr w:type="spellEnd"/>
      <w:r w:rsidRPr="003B3165">
        <w:rPr>
          <w:rFonts w:eastAsia="Plus Jakarta Sans" w:cs="Plus Jakarta Sans"/>
          <w:color w:val="000000"/>
          <w:lang w:val="en-US"/>
        </w:rPr>
        <w:t xml:space="preserve"> : </w:t>
      </w:r>
      <w:proofErr w:type="spellStart"/>
      <w:r w:rsidRPr="003B3165">
        <w:rPr>
          <w:rFonts w:eastAsia="Plus Jakarta Sans" w:cs="Plus Jakarta Sans"/>
          <w:color w:val="000000"/>
          <w:lang w:val="en-US"/>
        </w:rPr>
        <w:t>caractères</w:t>
      </w:r>
      <w:proofErr w:type="spellEnd"/>
      <w:r w:rsidRPr="003B3165">
        <w:rPr>
          <w:rFonts w:eastAsia="Plus Jakarta Sans" w:cs="Plus Jakarta Sans"/>
          <w:color w:val="000000"/>
          <w:lang w:val="en-US"/>
        </w:rPr>
        <w:t xml:space="preserve"> en rouge </w:t>
      </w:r>
      <w:proofErr w:type="spellStart"/>
      <w:r w:rsidRPr="003B3165">
        <w:rPr>
          <w:rFonts w:eastAsia="Plus Jakarta Sans" w:cs="Plus Jakarta Sans"/>
          <w:color w:val="000000"/>
          <w:lang w:val="en-US"/>
        </w:rPr>
        <w:t>soulignés</w:t>
      </w:r>
      <w:proofErr w:type="spellEnd"/>
      <w:r w:rsidRPr="003B3165">
        <w:rPr>
          <w:rFonts w:eastAsia="Plus Jakarta Sans" w:cs="Plus Jakarta Sans"/>
          <w:color w:val="000000"/>
          <w:lang w:val="en-US"/>
        </w:rPr>
        <w:t>).</w:t>
      </w:r>
    </w:p>
    <w:p w:rsidR="00095A08" w:rsidRPr="00DB37CB" w:rsidRDefault="00095A08" w:rsidP="00095A08">
      <w:pPr>
        <w:rPr>
          <w:lang w:val="en-US"/>
        </w:rPr>
      </w:pPr>
    </w:p>
    <w:p w:rsidR="00095A08" w:rsidRPr="00DB37CB" w:rsidRDefault="00095A08" w:rsidP="00095A08">
      <w:pPr>
        <w:rPr>
          <w:lang w:val="en-US"/>
        </w:rPr>
      </w:pPr>
      <w:proofErr w:type="gramStart"/>
      <w:r w:rsidRPr="003B3165">
        <w:rPr>
          <w:rFonts w:eastAsia="Plus Jakarta Sans" w:cs="Plus Jakarta Sans"/>
          <w:color w:val="000000"/>
          <w:lang w:val="en-US"/>
        </w:rPr>
        <w:t>La</w:t>
      </w:r>
      <w:proofErr w:type="gramEnd"/>
      <w:r w:rsidRPr="003B3165">
        <w:rPr>
          <w:rFonts w:eastAsia="Plus Jakarta Sans" w:cs="Plus Jakarta Sans"/>
          <w:color w:val="000000"/>
          <w:lang w:val="en-US"/>
        </w:rPr>
        <w:t xml:space="preserve"> DPGF sera </w:t>
      </w:r>
      <w:proofErr w:type="spellStart"/>
      <w:r w:rsidRPr="003B3165">
        <w:rPr>
          <w:rFonts w:eastAsia="Plus Jakarta Sans" w:cs="Plus Jakarta Sans"/>
          <w:color w:val="000000"/>
          <w:lang w:val="en-US"/>
        </w:rPr>
        <w:t>transmis</w:t>
      </w:r>
      <w:proofErr w:type="spellEnd"/>
      <w:r w:rsidRPr="003B3165">
        <w:rPr>
          <w:rFonts w:eastAsia="Plus Jakarta Sans" w:cs="Plus Jakarta Sans"/>
          <w:color w:val="000000"/>
          <w:lang w:val="en-US"/>
        </w:rPr>
        <w:t xml:space="preserve"> sous format EXCEL et PDF pour </w:t>
      </w:r>
      <w:proofErr w:type="spellStart"/>
      <w:r w:rsidRPr="003B3165">
        <w:rPr>
          <w:rFonts w:eastAsia="Plus Jakarta Sans" w:cs="Plus Jakarta Sans"/>
          <w:color w:val="000000"/>
          <w:lang w:val="en-US"/>
        </w:rPr>
        <w:t>faciliter</w:t>
      </w:r>
      <w:proofErr w:type="spellEnd"/>
      <w:r w:rsidRPr="003B3165">
        <w:rPr>
          <w:rFonts w:eastAsia="Plus Jakarta Sans" w:cs="Plus Jakarta Sans"/>
          <w:color w:val="000000"/>
          <w:lang w:val="en-US"/>
        </w:rPr>
        <w:t xml:space="preserve"> </w:t>
      </w:r>
      <w:proofErr w:type="spellStart"/>
      <w:r w:rsidRPr="003B3165">
        <w:rPr>
          <w:rFonts w:eastAsia="Plus Jakarta Sans" w:cs="Plus Jakarta Sans"/>
          <w:color w:val="000000"/>
          <w:lang w:val="en-US"/>
        </w:rPr>
        <w:t>l’analyse</w:t>
      </w:r>
      <w:proofErr w:type="spellEnd"/>
      <w:r w:rsidRPr="003B3165">
        <w:rPr>
          <w:rFonts w:eastAsia="Plus Jakarta Sans" w:cs="Plus Jakarta Sans"/>
          <w:color w:val="000000"/>
          <w:lang w:val="en-US"/>
        </w:rPr>
        <w:t xml:space="preserve"> des prix.</w:t>
      </w:r>
    </w:p>
    <w:p w:rsidR="00095A08" w:rsidRPr="00DB37CB" w:rsidRDefault="00095A08" w:rsidP="00095A08">
      <w:pPr>
        <w:rPr>
          <w:lang w:val="en-US"/>
        </w:rPr>
      </w:pPr>
    </w:p>
    <w:p w:rsidR="00095A08" w:rsidRDefault="00095A08" w:rsidP="00095A08">
      <w:r w:rsidRPr="001A0842">
        <w:t xml:space="preserve">La pièce financière doit être envoyée sous format </w:t>
      </w:r>
      <w:proofErr w:type="spellStart"/>
      <w:r w:rsidRPr="001A0842">
        <w:t>excel</w:t>
      </w:r>
      <w:proofErr w:type="spellEnd"/>
      <w:r w:rsidRPr="001A0842">
        <w:t xml:space="preserve"> ou </w:t>
      </w:r>
      <w:proofErr w:type="spellStart"/>
      <w:r w:rsidRPr="001A0842">
        <w:t>calc</w:t>
      </w:r>
      <w:proofErr w:type="spellEnd"/>
      <w:r w:rsidRPr="001A0842">
        <w:t xml:space="preserve"> sans modification de la structure du document (aucun ajout, suppression, fusion de colonne ou de ligne). Il est possible d’envoyer un</w:t>
      </w:r>
      <w:r>
        <w:t xml:space="preserve">e copie </w:t>
      </w:r>
      <w:r w:rsidRPr="001A0842">
        <w:t xml:space="preserve">de la pièce sous format </w:t>
      </w:r>
      <w:proofErr w:type="spellStart"/>
      <w:r w:rsidRPr="001A0842">
        <w:t>pdf</w:t>
      </w:r>
      <w:proofErr w:type="spellEnd"/>
      <w:r w:rsidRPr="001A0842">
        <w:t>.</w:t>
      </w:r>
    </w:p>
    <w:p w:rsidR="00095A08" w:rsidRPr="00743EB7" w:rsidRDefault="00095A08" w:rsidP="00095A08">
      <w:pPr>
        <w:pStyle w:val="Titre3"/>
      </w:pPr>
      <w:bookmarkStart w:id="37" w:name="_Toc192524784"/>
      <w:bookmarkStart w:id="38" w:name="_Toc256000017"/>
      <w:r w:rsidRPr="00743EB7">
        <w:t>Variantes</w:t>
      </w:r>
      <w:bookmarkEnd w:id="37"/>
      <w:bookmarkEnd w:id="38"/>
    </w:p>
    <w:p w:rsidR="00095A08" w:rsidRPr="00743EB7" w:rsidRDefault="00095A08" w:rsidP="00095A08">
      <w:r w:rsidRPr="00743EB7">
        <w:t>La présentation de variantes à l'initiative du soumissionnaire n'est pas autorisée.</w:t>
      </w:r>
    </w:p>
    <w:p w:rsidR="00095A08" w:rsidRPr="00743EB7" w:rsidRDefault="00095A08" w:rsidP="00095A08">
      <w:r w:rsidRPr="00743EB7">
        <w:t>Aucune variante n'est prévue par le maître d’ouvrage.</w:t>
      </w:r>
    </w:p>
    <w:p w:rsidR="00095A08" w:rsidRPr="00743EB7" w:rsidRDefault="00095A08" w:rsidP="00095A08"/>
    <w:p w:rsidR="00095A08" w:rsidRPr="00743EB7" w:rsidRDefault="00095A08" w:rsidP="00095A08">
      <w:r w:rsidRPr="00743EB7">
        <w:t>L’offre doit être strictement conforme aux pièces du marché public.</w:t>
      </w:r>
    </w:p>
    <w:p w:rsidR="00095A08" w:rsidRPr="00743EB7" w:rsidRDefault="00095A08" w:rsidP="00095A08">
      <w:r w:rsidRPr="00743EB7">
        <w:t>En cas de présentation d’une variante, seule l’offre de base sera prise en compte.</w:t>
      </w:r>
    </w:p>
    <w:p w:rsidR="00095A08" w:rsidRPr="00743EB7" w:rsidRDefault="00095A08" w:rsidP="00095A08">
      <w:pPr>
        <w:pStyle w:val="Titre3"/>
      </w:pPr>
      <w:bookmarkStart w:id="39" w:name="_Toc192524785"/>
      <w:bookmarkStart w:id="40" w:name="_Toc256000018"/>
      <w:r w:rsidRPr="00743EB7">
        <w:t>Prestations supplémentaires éventuelles</w:t>
      </w:r>
      <w:bookmarkEnd w:id="39"/>
      <w:bookmarkEnd w:id="40"/>
      <w:r w:rsidRPr="00743EB7">
        <w:t xml:space="preserve"> </w:t>
      </w:r>
    </w:p>
    <w:p w:rsidR="00095A08" w:rsidRPr="00743EB7" w:rsidRDefault="00095A08" w:rsidP="00095A08">
      <w:r w:rsidRPr="00743EB7">
        <w:t>Le marché ne comporte aucune prestation supplémentaire éventuelle facultative ou obligatoire.</w:t>
      </w:r>
    </w:p>
    <w:p w:rsidR="00095A08" w:rsidRPr="00743EB7" w:rsidRDefault="00095A08" w:rsidP="00095A08">
      <w:pPr>
        <w:pStyle w:val="Titre3"/>
      </w:pPr>
      <w:bookmarkStart w:id="41" w:name="_Toc192524786"/>
      <w:bookmarkStart w:id="42" w:name="_Toc256000019"/>
      <w:r w:rsidRPr="00743EB7">
        <w:t>Délai de validité</w:t>
      </w:r>
      <w:bookmarkEnd w:id="41"/>
      <w:bookmarkEnd w:id="42"/>
    </w:p>
    <w:p w:rsidR="00095A08" w:rsidRDefault="00095A08" w:rsidP="00095A08">
      <w:r w:rsidRPr="00743EB7">
        <w:t>Le candidat reste lié par son offre pendant un délai de 6 mois calendaires, à compter de la date limite de présentation des offres.</w:t>
      </w:r>
    </w:p>
    <w:p w:rsidR="00B5607F" w:rsidRDefault="00B5607F" w:rsidP="00095A08">
      <w:r>
        <w:br w:type="page"/>
      </w:r>
    </w:p>
    <w:p w:rsidR="00095A08" w:rsidRPr="005633DE" w:rsidRDefault="00095A08" w:rsidP="00095A08">
      <w:pPr>
        <w:pStyle w:val="Titre2"/>
      </w:pPr>
      <w:bookmarkStart w:id="43" w:name="_Toc256000020"/>
      <w:r w:rsidRPr="005633DE">
        <w:lastRenderedPageBreak/>
        <w:t>Critères d’attribution et choix de l’offre</w:t>
      </w:r>
      <w:bookmarkEnd w:id="43"/>
    </w:p>
    <w:p w:rsidR="00095A08" w:rsidRDefault="00095A08" w:rsidP="00095A08">
      <w:r w:rsidRPr="00743EB7">
        <w:t>Le maître d’ouvrage attribue le marché au soumissionnaire ayant présenté l'offre économiquement la plus avantageuse en se fondant sur une pluralité de critères.</w:t>
      </w:r>
    </w:p>
    <w:p w:rsidR="00095A08" w:rsidRDefault="00095A08" w:rsidP="00095A08"/>
    <w:p w:rsidR="00095A08" w:rsidRDefault="00095A08" w:rsidP="00095A08">
      <w:r w:rsidRPr="00743EB7">
        <w:t>Les critères listés ci-dessous s'appliquent pour l'attribution du marché.</w:t>
      </w:r>
    </w:p>
    <w:p w:rsidR="00095A08" w:rsidRDefault="00095A08"/>
    <w:tbl>
      <w:tblPr>
        <w:tblW w:w="8985" w:type="dxa"/>
        <w:tblInd w:w="45" w:type="dxa"/>
        <w:tblBorders>
          <w:top w:val="outset" w:sz="6" w:space="0" w:color="111111"/>
          <w:left w:val="outset" w:sz="6" w:space="0" w:color="111111"/>
          <w:bottom w:val="outset" w:sz="6" w:space="0" w:color="111111"/>
          <w:right w:val="outset" w:sz="6" w:space="0" w:color="111111"/>
        </w:tblBorders>
        <w:tblCellMar>
          <w:top w:w="30" w:type="dxa"/>
          <w:left w:w="30" w:type="dxa"/>
          <w:bottom w:w="30" w:type="dxa"/>
          <w:right w:w="30" w:type="dxa"/>
        </w:tblCellMar>
        <w:tblLook w:val="04A0" w:firstRow="1" w:lastRow="0" w:firstColumn="1" w:lastColumn="0" w:noHBand="0" w:noVBand="1"/>
      </w:tblPr>
      <w:tblGrid>
        <w:gridCol w:w="759"/>
        <w:gridCol w:w="6613"/>
        <w:gridCol w:w="1613"/>
      </w:tblGrid>
      <w:tr w:rsidR="00095A08">
        <w:tc>
          <w:tcPr>
            <w:tcW w:w="525" w:type="dxa"/>
            <w:tcBorders>
              <w:top w:val="inset" w:sz="6" w:space="0" w:color="808080"/>
              <w:left w:val="inset" w:sz="6" w:space="0" w:color="808080"/>
              <w:bottom w:val="inset" w:sz="6" w:space="0" w:color="808080"/>
              <w:right w:val="inset" w:sz="6" w:space="0" w:color="808080"/>
            </w:tcBorders>
            <w:shd w:val="clear" w:color="auto" w:fill="D3D3D3"/>
            <w:tcMar>
              <w:top w:w="30" w:type="dxa"/>
              <w:left w:w="30" w:type="dxa"/>
              <w:bottom w:w="30" w:type="dxa"/>
              <w:right w:w="30" w:type="dxa"/>
            </w:tcMar>
          </w:tcPr>
          <w:p w:rsidR="00095A08" w:rsidRDefault="00095A08">
            <w:pPr>
              <w:shd w:val="clear" w:color="auto" w:fill="D3D3D3"/>
              <w:jc w:val="center"/>
              <w:rPr>
                <w:b/>
                <w:bCs/>
                <w:szCs w:val="20"/>
                <w:lang w:val="fr-FR" w:eastAsia="fr-FR"/>
              </w:rPr>
            </w:pPr>
            <w:r>
              <w:rPr>
                <w:rFonts w:eastAsia="Plus Jakarta Sans" w:cs="Plus Jakarta Sans"/>
                <w:b/>
                <w:bCs/>
                <w:lang w:val="fr-FR" w:eastAsia="fr-FR"/>
              </w:rPr>
              <w:t>N°</w:t>
            </w:r>
          </w:p>
        </w:tc>
        <w:tc>
          <w:tcPr>
            <w:tcW w:w="4575" w:type="dxa"/>
            <w:tcBorders>
              <w:top w:val="inset" w:sz="6" w:space="0" w:color="808080"/>
              <w:left w:val="inset" w:sz="6" w:space="0" w:color="808080"/>
              <w:bottom w:val="inset" w:sz="6" w:space="0" w:color="808080"/>
              <w:right w:val="inset" w:sz="6" w:space="0" w:color="808080"/>
            </w:tcBorders>
            <w:shd w:val="clear" w:color="auto" w:fill="D3D3D3"/>
            <w:tcMar>
              <w:top w:w="30" w:type="dxa"/>
              <w:left w:w="30" w:type="dxa"/>
              <w:bottom w:w="30" w:type="dxa"/>
              <w:right w:w="30" w:type="dxa"/>
            </w:tcMar>
          </w:tcPr>
          <w:p w:rsidR="00095A08" w:rsidRDefault="00095A08">
            <w:pPr>
              <w:shd w:val="clear" w:color="auto" w:fill="D3D3D3"/>
              <w:jc w:val="left"/>
              <w:rPr>
                <w:b/>
                <w:bCs/>
                <w:szCs w:val="20"/>
                <w:lang w:val="fr-FR" w:eastAsia="fr-FR"/>
              </w:rPr>
            </w:pPr>
            <w:r>
              <w:rPr>
                <w:rFonts w:eastAsia="Plus Jakarta Sans" w:cs="Plus Jakarta Sans"/>
                <w:b/>
                <w:bCs/>
                <w:lang w:val="fr-FR" w:eastAsia="fr-FR"/>
              </w:rPr>
              <w:t>Description</w:t>
            </w:r>
          </w:p>
        </w:tc>
        <w:tc>
          <w:tcPr>
            <w:tcW w:w="675" w:type="dxa"/>
            <w:tcBorders>
              <w:top w:val="inset" w:sz="6" w:space="0" w:color="808080"/>
              <w:left w:val="inset" w:sz="6" w:space="0" w:color="808080"/>
              <w:bottom w:val="inset" w:sz="6" w:space="0" w:color="808080"/>
              <w:right w:val="inset" w:sz="6" w:space="0" w:color="808080"/>
            </w:tcBorders>
            <w:shd w:val="clear" w:color="auto" w:fill="D3D3D3"/>
            <w:tcMar>
              <w:top w:w="30" w:type="dxa"/>
              <w:left w:w="30" w:type="dxa"/>
              <w:bottom w:w="30" w:type="dxa"/>
              <w:right w:w="30" w:type="dxa"/>
            </w:tcMar>
          </w:tcPr>
          <w:p w:rsidR="00095A08" w:rsidRDefault="00095A08">
            <w:pPr>
              <w:shd w:val="clear" w:color="auto" w:fill="D3D3D3"/>
              <w:jc w:val="center"/>
              <w:rPr>
                <w:b/>
                <w:bCs/>
                <w:szCs w:val="20"/>
                <w:lang w:val="fr-FR" w:eastAsia="fr-FR"/>
              </w:rPr>
            </w:pPr>
            <w:r>
              <w:rPr>
                <w:rFonts w:eastAsia="Plus Jakarta Sans" w:cs="Plus Jakarta Sans"/>
                <w:b/>
                <w:bCs/>
                <w:lang w:val="fr-FR" w:eastAsia="fr-FR"/>
              </w:rPr>
              <w:t>Pondération</w:t>
            </w:r>
          </w:p>
        </w:tc>
      </w:tr>
      <w:tr w:rsidR="00095A08">
        <w:tc>
          <w:tcPr>
            <w:tcW w:w="5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rPr>
                <w:szCs w:val="20"/>
                <w:lang w:val="fr-FR" w:eastAsia="fr-FR"/>
              </w:rPr>
            </w:pPr>
          </w:p>
        </w:tc>
        <w:tc>
          <w:tcPr>
            <w:tcW w:w="45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left"/>
              <w:rPr>
                <w:b/>
                <w:bCs/>
                <w:szCs w:val="20"/>
                <w:lang w:val="fr-FR" w:eastAsia="fr-FR"/>
              </w:rPr>
            </w:pPr>
            <w:r>
              <w:rPr>
                <w:rFonts w:eastAsia="Plus Jakarta Sans" w:cs="Plus Jakarta Sans"/>
                <w:b/>
                <w:bCs/>
                <w:lang w:val="fr-FR" w:eastAsia="fr-FR"/>
              </w:rPr>
              <w:t>Coût global de l’offre en € HT</w:t>
            </w:r>
          </w:p>
        </w:tc>
        <w:tc>
          <w:tcPr>
            <w:tcW w:w="6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center"/>
              <w:rPr>
                <w:b/>
                <w:bCs/>
                <w:szCs w:val="20"/>
                <w:lang w:val="fr-FR" w:eastAsia="fr-FR"/>
              </w:rPr>
            </w:pPr>
            <w:r>
              <w:rPr>
                <w:rFonts w:eastAsia="Plus Jakarta Sans" w:cs="Plus Jakarta Sans"/>
                <w:b/>
                <w:bCs/>
                <w:lang w:val="fr-FR" w:eastAsia="fr-FR"/>
              </w:rPr>
              <w:t>40</w:t>
            </w:r>
          </w:p>
        </w:tc>
      </w:tr>
      <w:tr w:rsidR="00095A08">
        <w:tc>
          <w:tcPr>
            <w:tcW w:w="5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center"/>
              <w:rPr>
                <w:szCs w:val="20"/>
                <w:lang w:val="fr-FR" w:eastAsia="fr-FR"/>
              </w:rPr>
            </w:pPr>
            <w:r>
              <w:rPr>
                <w:rFonts w:eastAsia="Plus Jakarta Sans" w:cs="Plus Jakarta Sans"/>
                <w:lang w:val="fr-FR" w:eastAsia="fr-FR"/>
              </w:rPr>
              <w:t>1</w:t>
            </w:r>
          </w:p>
        </w:tc>
        <w:tc>
          <w:tcPr>
            <w:tcW w:w="45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left"/>
              <w:rPr>
                <w:szCs w:val="20"/>
                <w:lang w:val="fr-FR" w:eastAsia="fr-FR"/>
              </w:rPr>
            </w:pPr>
            <w:r>
              <w:rPr>
                <w:rFonts w:eastAsia="Plus Jakarta Sans" w:cs="Plus Jakarta Sans"/>
                <w:lang w:val="fr-FR" w:eastAsia="fr-FR"/>
              </w:rPr>
              <w:t>Cout de l’offre au regard de la DPGF en € HT</w:t>
            </w:r>
          </w:p>
        </w:tc>
        <w:tc>
          <w:tcPr>
            <w:tcW w:w="6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center"/>
              <w:rPr>
                <w:szCs w:val="20"/>
                <w:lang w:val="fr-FR" w:eastAsia="fr-FR"/>
              </w:rPr>
            </w:pPr>
            <w:r>
              <w:rPr>
                <w:rFonts w:eastAsia="Plus Jakarta Sans" w:cs="Plus Jakarta Sans"/>
                <w:lang w:val="fr-FR" w:eastAsia="fr-FR"/>
              </w:rPr>
              <w:t>40</w:t>
            </w:r>
          </w:p>
        </w:tc>
      </w:tr>
      <w:tr w:rsidR="00095A08">
        <w:tc>
          <w:tcPr>
            <w:tcW w:w="5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rPr>
                <w:szCs w:val="20"/>
                <w:lang w:val="fr-FR" w:eastAsia="fr-FR"/>
              </w:rPr>
            </w:pPr>
          </w:p>
        </w:tc>
        <w:tc>
          <w:tcPr>
            <w:tcW w:w="5175" w:type="dxa"/>
            <w:gridSpan w:val="2"/>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left"/>
              <w:rPr>
                <w:szCs w:val="20"/>
                <w:lang w:val="fr-FR" w:eastAsia="fr-FR"/>
              </w:rPr>
            </w:pPr>
            <w:r>
              <w:rPr>
                <w:rFonts w:eastAsia="Plus Jakarta Sans" w:cs="Plus Jakarta Sans"/>
                <w:i/>
                <w:iCs/>
                <w:lang w:val="fr-FR" w:eastAsia="fr-FR"/>
              </w:rPr>
              <w:t>______________</w:t>
            </w:r>
          </w:p>
        </w:tc>
      </w:tr>
      <w:tr w:rsidR="00095A08">
        <w:tc>
          <w:tcPr>
            <w:tcW w:w="5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rPr>
                <w:szCs w:val="20"/>
                <w:lang w:val="fr-FR" w:eastAsia="fr-FR"/>
              </w:rPr>
            </w:pPr>
          </w:p>
        </w:tc>
        <w:tc>
          <w:tcPr>
            <w:tcW w:w="45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left"/>
              <w:rPr>
                <w:b/>
                <w:bCs/>
                <w:szCs w:val="20"/>
                <w:lang w:val="fr-FR" w:eastAsia="fr-FR"/>
              </w:rPr>
            </w:pPr>
            <w:r>
              <w:rPr>
                <w:rFonts w:eastAsia="Plus Jakarta Sans" w:cs="Plus Jakarta Sans"/>
                <w:b/>
                <w:bCs/>
                <w:lang w:val="fr-FR" w:eastAsia="fr-FR"/>
              </w:rPr>
              <w:t>Valeur technique de l’offre appréciée au regard du mémoire technique</w:t>
            </w:r>
          </w:p>
        </w:tc>
        <w:tc>
          <w:tcPr>
            <w:tcW w:w="6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center"/>
              <w:rPr>
                <w:b/>
                <w:bCs/>
                <w:szCs w:val="20"/>
                <w:lang w:val="fr-FR" w:eastAsia="fr-FR"/>
              </w:rPr>
            </w:pPr>
            <w:r>
              <w:rPr>
                <w:rFonts w:eastAsia="Plus Jakarta Sans" w:cs="Plus Jakarta Sans"/>
                <w:b/>
                <w:bCs/>
                <w:lang w:val="fr-FR" w:eastAsia="fr-FR"/>
              </w:rPr>
              <w:t>60</w:t>
            </w:r>
          </w:p>
        </w:tc>
      </w:tr>
      <w:tr w:rsidR="00095A08">
        <w:tc>
          <w:tcPr>
            <w:tcW w:w="5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center"/>
              <w:rPr>
                <w:szCs w:val="20"/>
                <w:lang w:val="fr-FR" w:eastAsia="fr-FR"/>
              </w:rPr>
            </w:pPr>
            <w:r>
              <w:rPr>
                <w:rFonts w:eastAsia="Plus Jakarta Sans" w:cs="Plus Jakarta Sans"/>
                <w:lang w:val="fr-FR" w:eastAsia="fr-FR"/>
              </w:rPr>
              <w:t>2</w:t>
            </w:r>
          </w:p>
        </w:tc>
        <w:tc>
          <w:tcPr>
            <w:tcW w:w="45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left"/>
              <w:rPr>
                <w:szCs w:val="20"/>
                <w:lang w:val="fr-FR" w:eastAsia="fr-FR"/>
              </w:rPr>
            </w:pPr>
            <w:r>
              <w:rPr>
                <w:rFonts w:eastAsia="Plus Jakarta Sans" w:cs="Plus Jakarta Sans"/>
                <w:lang w:val="fr-FR" w:eastAsia="fr-FR"/>
              </w:rPr>
              <w:t>Qualité de l’offre, dont le mémoire technique avec la qualité du matériel prévu, et précision du devis (détail par prestation et unité de chiffrage) et la qualité de la maintenance</w:t>
            </w:r>
          </w:p>
        </w:tc>
        <w:tc>
          <w:tcPr>
            <w:tcW w:w="6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center"/>
              <w:rPr>
                <w:szCs w:val="20"/>
                <w:lang w:val="fr-FR" w:eastAsia="fr-FR"/>
              </w:rPr>
            </w:pPr>
            <w:r>
              <w:rPr>
                <w:rFonts w:eastAsia="Plus Jakarta Sans" w:cs="Plus Jakarta Sans"/>
                <w:lang w:val="fr-FR" w:eastAsia="fr-FR"/>
              </w:rPr>
              <w:t>30</w:t>
            </w:r>
          </w:p>
        </w:tc>
      </w:tr>
      <w:tr w:rsidR="00095A08">
        <w:tc>
          <w:tcPr>
            <w:tcW w:w="5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rPr>
                <w:szCs w:val="20"/>
                <w:lang w:val="fr-FR" w:eastAsia="fr-FR"/>
              </w:rPr>
            </w:pPr>
          </w:p>
        </w:tc>
        <w:tc>
          <w:tcPr>
            <w:tcW w:w="5175" w:type="dxa"/>
            <w:gridSpan w:val="2"/>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left"/>
              <w:rPr>
                <w:szCs w:val="20"/>
                <w:lang w:val="fr-FR" w:eastAsia="fr-FR"/>
              </w:rPr>
            </w:pPr>
            <w:r>
              <w:rPr>
                <w:rFonts w:eastAsia="Plus Jakarta Sans" w:cs="Plus Jakarta Sans"/>
                <w:i/>
                <w:iCs/>
                <w:lang w:val="fr-FR" w:eastAsia="fr-FR"/>
              </w:rPr>
              <w:t>______________</w:t>
            </w:r>
          </w:p>
        </w:tc>
      </w:tr>
      <w:tr w:rsidR="00095A08">
        <w:tc>
          <w:tcPr>
            <w:tcW w:w="5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center"/>
              <w:rPr>
                <w:szCs w:val="20"/>
                <w:lang w:val="fr-FR" w:eastAsia="fr-FR"/>
              </w:rPr>
            </w:pPr>
            <w:r>
              <w:rPr>
                <w:rFonts w:eastAsia="Plus Jakarta Sans" w:cs="Plus Jakarta Sans"/>
                <w:lang w:val="fr-FR" w:eastAsia="fr-FR"/>
              </w:rPr>
              <w:t>3</w:t>
            </w:r>
          </w:p>
        </w:tc>
        <w:tc>
          <w:tcPr>
            <w:tcW w:w="45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left"/>
              <w:rPr>
                <w:szCs w:val="20"/>
                <w:lang w:val="fr-FR" w:eastAsia="fr-FR"/>
              </w:rPr>
            </w:pPr>
            <w:r>
              <w:rPr>
                <w:rFonts w:eastAsia="Plus Jakarta Sans" w:cs="Plus Jakarta Sans"/>
                <w:lang w:val="fr-FR" w:eastAsia="fr-FR"/>
              </w:rPr>
              <w:t>Organisation de l’entreprise, y compris les moyens humains et matériel prévus pour la réalisation du chantier, et respecter le planning de travaux indiqué au CCTP</w:t>
            </w:r>
          </w:p>
        </w:tc>
        <w:tc>
          <w:tcPr>
            <w:tcW w:w="6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center"/>
              <w:rPr>
                <w:szCs w:val="20"/>
                <w:lang w:val="fr-FR" w:eastAsia="fr-FR"/>
              </w:rPr>
            </w:pPr>
            <w:r>
              <w:rPr>
                <w:rFonts w:eastAsia="Plus Jakarta Sans" w:cs="Plus Jakarta Sans"/>
                <w:lang w:val="fr-FR" w:eastAsia="fr-FR"/>
              </w:rPr>
              <w:t>20</w:t>
            </w:r>
          </w:p>
        </w:tc>
      </w:tr>
      <w:tr w:rsidR="00095A08">
        <w:tc>
          <w:tcPr>
            <w:tcW w:w="5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rPr>
                <w:szCs w:val="20"/>
                <w:lang w:val="fr-FR" w:eastAsia="fr-FR"/>
              </w:rPr>
            </w:pPr>
          </w:p>
        </w:tc>
        <w:tc>
          <w:tcPr>
            <w:tcW w:w="5175" w:type="dxa"/>
            <w:gridSpan w:val="2"/>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left"/>
              <w:rPr>
                <w:szCs w:val="20"/>
                <w:lang w:val="fr-FR" w:eastAsia="fr-FR"/>
              </w:rPr>
            </w:pPr>
            <w:r>
              <w:rPr>
                <w:rFonts w:eastAsia="Plus Jakarta Sans" w:cs="Plus Jakarta Sans"/>
                <w:i/>
                <w:iCs/>
                <w:lang w:val="fr-FR" w:eastAsia="fr-FR"/>
              </w:rPr>
              <w:t>______________</w:t>
            </w:r>
          </w:p>
        </w:tc>
      </w:tr>
      <w:tr w:rsidR="00095A08">
        <w:tc>
          <w:tcPr>
            <w:tcW w:w="5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center"/>
              <w:rPr>
                <w:szCs w:val="20"/>
                <w:lang w:val="fr-FR" w:eastAsia="fr-FR"/>
              </w:rPr>
            </w:pPr>
            <w:r>
              <w:rPr>
                <w:rFonts w:eastAsia="Plus Jakarta Sans" w:cs="Plus Jakarta Sans"/>
                <w:lang w:val="fr-FR" w:eastAsia="fr-FR"/>
              </w:rPr>
              <w:t>4</w:t>
            </w:r>
          </w:p>
        </w:tc>
        <w:tc>
          <w:tcPr>
            <w:tcW w:w="45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left"/>
              <w:rPr>
                <w:szCs w:val="20"/>
                <w:lang w:val="fr-FR" w:eastAsia="fr-FR"/>
              </w:rPr>
            </w:pPr>
            <w:r>
              <w:rPr>
                <w:rFonts w:eastAsia="Plus Jakarta Sans" w:cs="Plus Jakarta Sans"/>
                <w:lang w:val="fr-FR" w:eastAsia="fr-FR"/>
              </w:rPr>
              <w:t>Qualification du personnel prévu pour cette opération (y compris sous-traitant si il y en a).</w:t>
            </w:r>
          </w:p>
        </w:tc>
        <w:tc>
          <w:tcPr>
            <w:tcW w:w="6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center"/>
              <w:rPr>
                <w:szCs w:val="20"/>
                <w:lang w:val="fr-FR" w:eastAsia="fr-FR"/>
              </w:rPr>
            </w:pPr>
            <w:r>
              <w:rPr>
                <w:rFonts w:eastAsia="Plus Jakarta Sans" w:cs="Plus Jakarta Sans"/>
                <w:lang w:val="fr-FR" w:eastAsia="fr-FR"/>
              </w:rPr>
              <w:t>5</w:t>
            </w:r>
          </w:p>
        </w:tc>
      </w:tr>
      <w:tr w:rsidR="00095A08">
        <w:tc>
          <w:tcPr>
            <w:tcW w:w="5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rPr>
                <w:szCs w:val="20"/>
                <w:lang w:val="fr-FR" w:eastAsia="fr-FR"/>
              </w:rPr>
            </w:pPr>
          </w:p>
        </w:tc>
        <w:tc>
          <w:tcPr>
            <w:tcW w:w="5175" w:type="dxa"/>
            <w:gridSpan w:val="2"/>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left"/>
              <w:rPr>
                <w:szCs w:val="20"/>
                <w:lang w:val="fr-FR" w:eastAsia="fr-FR"/>
              </w:rPr>
            </w:pPr>
            <w:r>
              <w:rPr>
                <w:rFonts w:eastAsia="Plus Jakarta Sans" w:cs="Plus Jakarta Sans"/>
                <w:i/>
                <w:iCs/>
                <w:lang w:val="fr-FR" w:eastAsia="fr-FR"/>
              </w:rPr>
              <w:t>______________</w:t>
            </w:r>
          </w:p>
        </w:tc>
      </w:tr>
      <w:tr w:rsidR="00095A08">
        <w:tc>
          <w:tcPr>
            <w:tcW w:w="5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center"/>
              <w:rPr>
                <w:szCs w:val="20"/>
                <w:lang w:val="fr-FR" w:eastAsia="fr-FR"/>
              </w:rPr>
            </w:pPr>
            <w:r>
              <w:rPr>
                <w:rFonts w:eastAsia="Plus Jakarta Sans" w:cs="Plus Jakarta Sans"/>
                <w:lang w:val="fr-FR" w:eastAsia="fr-FR"/>
              </w:rPr>
              <w:t>5</w:t>
            </w:r>
          </w:p>
        </w:tc>
        <w:tc>
          <w:tcPr>
            <w:tcW w:w="45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left"/>
              <w:rPr>
                <w:szCs w:val="20"/>
                <w:lang w:val="fr-FR" w:eastAsia="fr-FR"/>
              </w:rPr>
            </w:pPr>
            <w:r>
              <w:rPr>
                <w:rFonts w:eastAsia="Plus Jakarta Sans" w:cs="Plus Jakarta Sans"/>
                <w:lang w:val="fr-FR" w:eastAsia="fr-FR"/>
              </w:rPr>
              <w:t>Action de l’entreprise pour le développement durable applicables au présent marché.</w:t>
            </w:r>
          </w:p>
        </w:tc>
        <w:tc>
          <w:tcPr>
            <w:tcW w:w="67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center"/>
              <w:rPr>
                <w:szCs w:val="20"/>
                <w:lang w:val="fr-FR" w:eastAsia="fr-FR"/>
              </w:rPr>
            </w:pPr>
            <w:r>
              <w:rPr>
                <w:rFonts w:eastAsia="Plus Jakarta Sans" w:cs="Plus Jakarta Sans"/>
                <w:lang w:val="fr-FR" w:eastAsia="fr-FR"/>
              </w:rPr>
              <w:t>5</w:t>
            </w:r>
          </w:p>
        </w:tc>
      </w:tr>
      <w:tr w:rsidR="00095A08">
        <w:tc>
          <w:tcPr>
            <w:tcW w:w="5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rPr>
                <w:szCs w:val="20"/>
                <w:lang w:val="fr-FR" w:eastAsia="fr-FR"/>
              </w:rPr>
            </w:pPr>
          </w:p>
        </w:tc>
        <w:tc>
          <w:tcPr>
            <w:tcW w:w="5175" w:type="dxa"/>
            <w:gridSpan w:val="2"/>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095A08" w:rsidRDefault="00095A08">
            <w:pPr>
              <w:jc w:val="left"/>
              <w:rPr>
                <w:szCs w:val="20"/>
                <w:lang w:val="fr-FR" w:eastAsia="fr-FR"/>
              </w:rPr>
            </w:pPr>
            <w:r>
              <w:rPr>
                <w:rFonts w:eastAsia="Plus Jakarta Sans" w:cs="Plus Jakarta Sans"/>
                <w:i/>
                <w:iCs/>
                <w:lang w:val="fr-FR" w:eastAsia="fr-FR"/>
              </w:rPr>
              <w:t>______________</w:t>
            </w:r>
          </w:p>
        </w:tc>
      </w:tr>
      <w:tr w:rsidR="00095A08">
        <w:tc>
          <w:tcPr>
            <w:tcW w:w="5025" w:type="dxa"/>
            <w:gridSpan w:val="2"/>
            <w:tcBorders>
              <w:top w:val="inset" w:sz="6" w:space="0" w:color="808080"/>
              <w:left w:val="inset" w:sz="6" w:space="0" w:color="808080"/>
              <w:bottom w:val="inset" w:sz="6" w:space="0" w:color="808080"/>
              <w:right w:val="inset" w:sz="6" w:space="0" w:color="808080"/>
            </w:tcBorders>
            <w:shd w:val="clear" w:color="auto" w:fill="D3D3D3"/>
            <w:tcMar>
              <w:top w:w="30" w:type="dxa"/>
              <w:left w:w="30" w:type="dxa"/>
              <w:bottom w:w="30" w:type="dxa"/>
              <w:right w:w="30" w:type="dxa"/>
            </w:tcMar>
          </w:tcPr>
          <w:p w:rsidR="00095A08" w:rsidRDefault="00095A08">
            <w:pPr>
              <w:shd w:val="clear" w:color="auto" w:fill="D3D3D3"/>
              <w:jc w:val="left"/>
              <w:rPr>
                <w:szCs w:val="20"/>
                <w:lang w:val="fr-FR" w:eastAsia="fr-FR"/>
              </w:rPr>
            </w:pPr>
            <w:r>
              <w:rPr>
                <w:rFonts w:eastAsia="Plus Jakarta Sans" w:cs="Plus Jakarta Sans"/>
                <w:lang w:val="fr-FR" w:eastAsia="fr-FR"/>
              </w:rPr>
              <w:t>Pondération totale des critères d'attribution :</w:t>
            </w:r>
          </w:p>
        </w:tc>
        <w:tc>
          <w:tcPr>
            <w:tcW w:w="675" w:type="dxa"/>
            <w:tcBorders>
              <w:top w:val="inset" w:sz="6" w:space="0" w:color="808080"/>
              <w:left w:val="inset" w:sz="6" w:space="0" w:color="808080"/>
              <w:bottom w:val="inset" w:sz="6" w:space="0" w:color="808080"/>
              <w:right w:val="inset" w:sz="6" w:space="0" w:color="808080"/>
            </w:tcBorders>
            <w:shd w:val="clear" w:color="auto" w:fill="D3D3D3"/>
            <w:tcMar>
              <w:top w:w="30" w:type="dxa"/>
              <w:left w:w="30" w:type="dxa"/>
              <w:bottom w:w="30" w:type="dxa"/>
              <w:right w:w="30" w:type="dxa"/>
            </w:tcMar>
          </w:tcPr>
          <w:p w:rsidR="00095A08" w:rsidRDefault="00095A08">
            <w:pPr>
              <w:shd w:val="clear" w:color="auto" w:fill="D3D3D3"/>
              <w:jc w:val="center"/>
              <w:rPr>
                <w:szCs w:val="20"/>
                <w:lang w:val="fr-FR" w:eastAsia="fr-FR"/>
              </w:rPr>
            </w:pPr>
            <w:r>
              <w:rPr>
                <w:rFonts w:eastAsia="Plus Jakarta Sans" w:cs="Plus Jakarta Sans"/>
                <w:lang w:val="fr-FR" w:eastAsia="fr-FR"/>
              </w:rPr>
              <w:t>100</w:t>
            </w:r>
          </w:p>
        </w:tc>
      </w:tr>
    </w:tbl>
    <w:p w:rsidR="00095A08" w:rsidRDefault="00095A08" w:rsidP="00095A08"/>
    <w:p w:rsidR="00095A08" w:rsidRDefault="00095A08" w:rsidP="00095A08">
      <w:r w:rsidRPr="00743EB7">
        <w:t>Une certaine valeur a été attribuée à chaque critère. Sur la base de l'évaluation de tous ces critères, tenant compte de la valeur attribuée à chacun, le marché sera attribué au candidat présentant l'offre économiquement la plus avantageuse du point de vue du maître d’ouvrage.</w:t>
      </w:r>
    </w:p>
    <w:p w:rsidR="00095A08" w:rsidRDefault="00095A08" w:rsidP="00095A08"/>
    <w:p w:rsidR="00095A08" w:rsidRDefault="00095A08" w:rsidP="00095A08">
      <w:r w:rsidRPr="00743EB7">
        <w:t>Si une offre lui paraît anormalement basse, le maître d’ouvrage demandera au soumissionnaire d'apporter les précisions et justifications permettant de démontrer que l'offre présentée n'est pas anormalement basse, en application des articles L. 2152-5 à L. 2152-6 et R. 2152-3 à R. 2152-5 du code de la commande publique.</w:t>
      </w:r>
    </w:p>
    <w:p w:rsidR="00095A08" w:rsidRDefault="00095A08" w:rsidP="00095A08"/>
    <w:p w:rsidR="00095A08" w:rsidRDefault="00095A08" w:rsidP="00095A08">
      <w:r w:rsidRPr="00743EB7">
        <w:t>Si les éléments produits par le soumissionnaire ne permettent pas de justifier de manière satisfaisante le bas niveau des prix proposés ou si le soumissionnaire se trouve dans l'un des cas précisés aux articles R. 2152-4 ou R. 2152-5 du code de la commande publique, son offre est rejetée.</w:t>
      </w:r>
    </w:p>
    <w:p w:rsidR="00095A08" w:rsidRDefault="00095A08" w:rsidP="00095A08"/>
    <w:p w:rsidR="00095A08" w:rsidRDefault="00095A08" w:rsidP="00095A08">
      <w:r w:rsidRPr="00743EB7">
        <w:t>L'analyse du critère prix se fera sur la base de la décomposition du prix global et forfaitaire (DPGF) dûment complété par le candidat.</w:t>
      </w:r>
    </w:p>
    <w:p w:rsidR="00B5607F" w:rsidRDefault="00B5607F" w:rsidP="00095A08"/>
    <w:p w:rsidR="00095A08" w:rsidRPr="00743EB7" w:rsidRDefault="00095A08" w:rsidP="00095A08">
      <w:pPr>
        <w:pStyle w:val="Titre2"/>
      </w:pPr>
      <w:bookmarkStart w:id="44" w:name="_Toc192524788"/>
      <w:bookmarkStart w:id="45" w:name="_Toc256000021"/>
      <w:r>
        <w:t>Modalités de remise des plis</w:t>
      </w:r>
      <w:bookmarkEnd w:id="44"/>
      <w:bookmarkEnd w:id="45"/>
    </w:p>
    <w:p w:rsidR="00095A08" w:rsidRPr="004610BF" w:rsidRDefault="00095A08" w:rsidP="00095A08">
      <w:r w:rsidRPr="004610BF">
        <w:rPr>
          <w:rFonts w:eastAsia="Plus Jakarta Sans" w:cs="Plus Jakarta Sans"/>
        </w:rPr>
        <w:t xml:space="preserve">Les plis doivent être remis au plus tard </w:t>
      </w:r>
      <w:r>
        <w:rPr>
          <w:rFonts w:eastAsia="Plus Jakarta Sans" w:cs="Plus Jakarta Sans"/>
        </w:rPr>
        <w:t>à la date et l’heure mentionnées en page de garde du présent document</w:t>
      </w:r>
      <w:r w:rsidRPr="004610BF">
        <w:rPr>
          <w:rFonts w:eastAsia="Plus Jakarta Sans" w:cs="Plus Jakarta Sans"/>
        </w:rPr>
        <w:t>. Les plis déposés postérieurement seront considérés comme étant hors délai.</w:t>
      </w:r>
    </w:p>
    <w:p w:rsidR="00095A08" w:rsidRPr="004610BF" w:rsidRDefault="00095A08" w:rsidP="00095A08">
      <w:pPr>
        <w:rPr>
          <w:highlight w:val="magenta"/>
        </w:rPr>
      </w:pPr>
    </w:p>
    <w:p w:rsidR="00095A08" w:rsidRPr="004610BF" w:rsidRDefault="00095A08" w:rsidP="00095A08">
      <w:pPr>
        <w:rPr>
          <w:highlight w:val="magenta"/>
        </w:rPr>
      </w:pPr>
      <w:r>
        <w:rPr>
          <w:rFonts w:eastAsia="Plus Jakarta Sans" w:cs="Plus Jakarta Sans"/>
          <w:shd w:val="clear" w:color="auto" w:fill="FFFFFF"/>
        </w:rPr>
        <w:t>Conformément aux articles R.</w:t>
      </w:r>
      <w:r w:rsidRPr="008B250B">
        <w:rPr>
          <w:rFonts w:eastAsia="Plus Jakarta Sans" w:cs="Plus Jakarta Sans"/>
          <w:shd w:val="clear" w:color="auto" w:fill="FFFFFF"/>
        </w:rPr>
        <w:t>2132-7</w:t>
      </w:r>
      <w:r>
        <w:rPr>
          <w:rFonts w:eastAsia="Plus Jakarta Sans" w:cs="Plus Jakarta Sans"/>
          <w:shd w:val="clear" w:color="auto" w:fill="FFFFFF"/>
        </w:rPr>
        <w:t xml:space="preserve"> et R.</w:t>
      </w:r>
      <w:r w:rsidRPr="008B250B">
        <w:rPr>
          <w:rFonts w:eastAsia="Plus Jakarta Sans" w:cs="Plus Jakarta Sans"/>
          <w:shd w:val="clear" w:color="auto" w:fill="FFFFFF"/>
        </w:rPr>
        <w:t>2132-</w:t>
      </w:r>
      <w:r>
        <w:rPr>
          <w:rFonts w:eastAsia="Plus Jakarta Sans" w:cs="Plus Jakarta Sans"/>
          <w:shd w:val="clear" w:color="auto" w:fill="FFFFFF"/>
        </w:rPr>
        <w:t>8 du Code de la commande publique,</w:t>
      </w:r>
      <w:r w:rsidRPr="008B250B">
        <w:rPr>
          <w:rFonts w:eastAsia="Plus Jakarta Sans" w:cs="Plus Jakarta Sans"/>
          <w:shd w:val="clear" w:color="auto" w:fill="FFFFFF"/>
        </w:rPr>
        <w:t xml:space="preserve"> </w:t>
      </w:r>
      <w:r>
        <w:rPr>
          <w:rFonts w:eastAsia="Plus Jakarta Sans" w:cs="Plus Jakarta Sans"/>
          <w:shd w:val="clear" w:color="auto" w:fill="FFFFFF"/>
        </w:rPr>
        <w:t>l</w:t>
      </w:r>
      <w:r w:rsidRPr="004610BF">
        <w:rPr>
          <w:rFonts w:eastAsia="Plus Jakarta Sans" w:cs="Plus Jakarta Sans"/>
          <w:shd w:val="clear" w:color="auto" w:fill="FFFFFF"/>
        </w:rPr>
        <w:t>es candidats devront </w:t>
      </w:r>
      <w:r w:rsidRPr="004610BF">
        <w:rPr>
          <w:rFonts w:eastAsia="Plus Jakarta Sans" w:cs="Plus Jakarta Sans"/>
          <w:b/>
          <w:shd w:val="clear" w:color="auto" w:fill="FFFFFF"/>
        </w:rPr>
        <w:t>obligatoirement</w:t>
      </w:r>
      <w:r w:rsidRPr="004610BF">
        <w:rPr>
          <w:rFonts w:eastAsia="Plus Jakarta Sans" w:cs="Plus Jakarta Sans"/>
          <w:shd w:val="clear" w:color="auto" w:fill="FFFFFF"/>
        </w:rPr>
        <w:t xml:space="preserve"> transmettre leurs propositions de manière électronique.</w:t>
      </w:r>
    </w:p>
    <w:p w:rsidR="00095A08" w:rsidRPr="004610BF" w:rsidRDefault="00095A08" w:rsidP="00095A08"/>
    <w:p w:rsidR="00095A08" w:rsidRPr="004610BF" w:rsidRDefault="00095A08" w:rsidP="00095A08">
      <w:pPr>
        <w:rPr>
          <w:b/>
          <w:u w:val="single"/>
        </w:rPr>
      </w:pPr>
      <w:r w:rsidRPr="004610BF">
        <w:rPr>
          <w:rFonts w:eastAsia="Plus Jakarta Sans" w:cs="Plus Jakarta Sans"/>
          <w:b/>
          <w:u w:val="single"/>
        </w:rPr>
        <w:t>Transmission par voie électronique</w:t>
      </w:r>
    </w:p>
    <w:p w:rsidR="00095A08" w:rsidRPr="004610BF" w:rsidRDefault="00095A08" w:rsidP="00095A08">
      <w:pPr>
        <w:rPr>
          <w:rFonts w:cs="Tahoma"/>
        </w:rPr>
      </w:pPr>
      <w:r w:rsidRPr="004610BF">
        <w:rPr>
          <w:rFonts w:eastAsia="Plus Jakarta Sans" w:cs="Plus Jakarta Sans"/>
        </w:rPr>
        <w:t>Les candidats devront tenir compte des indications suivantes, afin de garantir au mieux le bon déroulement de cette procédure dématérialisée.</w:t>
      </w:r>
    </w:p>
    <w:p w:rsidR="00095A08" w:rsidRPr="004610BF" w:rsidRDefault="00B5607F" w:rsidP="00095A08">
      <w:r>
        <w:br w:type="page"/>
      </w:r>
    </w:p>
    <w:p w:rsidR="00095A08" w:rsidRPr="004610BF" w:rsidRDefault="00095A08" w:rsidP="00095A08">
      <w:r w:rsidRPr="004610BF">
        <w:rPr>
          <w:rFonts w:eastAsia="Plus Jakarta Sans" w:cs="Plus Jakarta Sans"/>
        </w:rPr>
        <w:lastRenderedPageBreak/>
        <w:t xml:space="preserve">La plate-forme de dématérialisation à utiliser pour la remise des offres est la suivante : </w:t>
      </w:r>
      <w:r w:rsidRPr="004610BF">
        <w:rPr>
          <w:rFonts w:eastAsia="Plus Jakarta Sans" w:cs="Plus Jakarta Sans"/>
          <w:color w:val="000000"/>
        </w:rPr>
        <w:t>https://www.marches-publics.gouv.fr/</w:t>
      </w:r>
    </w:p>
    <w:p w:rsidR="00095A08" w:rsidRPr="004610BF" w:rsidRDefault="00095A08" w:rsidP="00095A08">
      <w:pPr>
        <w:rPr>
          <w:rFonts w:cs="Tahoma"/>
        </w:rPr>
      </w:pPr>
    </w:p>
    <w:p w:rsidR="00095A08" w:rsidRPr="004610BF" w:rsidRDefault="00095A08" w:rsidP="00095A08">
      <w:r w:rsidRPr="004610BF">
        <w:rPr>
          <w:rFonts w:eastAsia="Plus Jakarta Sans" w:cs="Plus Jakarta Sans"/>
        </w:rPr>
        <w:t>La liste des formats de fichiers acceptés est la suivante :</w:t>
      </w:r>
    </w:p>
    <w:p w:rsidR="00095A08" w:rsidRPr="004610BF" w:rsidRDefault="00095A08" w:rsidP="00095A08">
      <w:pPr>
        <w:rPr>
          <w:rFonts w:cs="Tahoma"/>
        </w:rPr>
      </w:pPr>
      <w:r w:rsidRPr="004610BF">
        <w:rPr>
          <w:rFonts w:eastAsia="Plus Jakarta Sans" w:cs="Plus Jakarta Sans"/>
        </w:rPr>
        <w:t>- Portable Document Format (Adobe .</w:t>
      </w:r>
      <w:proofErr w:type="spellStart"/>
      <w:r w:rsidRPr="004610BF">
        <w:rPr>
          <w:rFonts w:eastAsia="Plus Jakarta Sans" w:cs="Plus Jakarta Sans"/>
        </w:rPr>
        <w:t>pdf</w:t>
      </w:r>
      <w:proofErr w:type="spellEnd"/>
      <w:r w:rsidRPr="004610BF">
        <w:rPr>
          <w:rFonts w:eastAsia="Plus Jakarta Sans" w:cs="Plus Jakarta Sans"/>
        </w:rPr>
        <w:t>),</w:t>
      </w:r>
    </w:p>
    <w:p w:rsidR="00095A08" w:rsidRPr="004610BF" w:rsidRDefault="00095A08" w:rsidP="00095A08">
      <w:pPr>
        <w:rPr>
          <w:rFonts w:cs="Tahoma"/>
        </w:rPr>
      </w:pPr>
      <w:r w:rsidRPr="004610BF">
        <w:rPr>
          <w:rFonts w:eastAsia="Plus Jakarta Sans" w:cs="Plus Jakarta Sans"/>
        </w:rPr>
        <w:t xml:space="preserve">- Rich </w:t>
      </w:r>
      <w:proofErr w:type="spellStart"/>
      <w:r w:rsidRPr="004610BF">
        <w:rPr>
          <w:rFonts w:eastAsia="Plus Jakarta Sans" w:cs="Plus Jakarta Sans"/>
        </w:rPr>
        <w:t>Text</w:t>
      </w:r>
      <w:proofErr w:type="spellEnd"/>
      <w:r w:rsidRPr="004610BF">
        <w:rPr>
          <w:rFonts w:eastAsia="Plus Jakarta Sans" w:cs="Plus Jakarta Sans"/>
        </w:rPr>
        <w:t xml:space="preserve"> Format (.</w:t>
      </w:r>
      <w:proofErr w:type="spellStart"/>
      <w:r w:rsidRPr="004610BF">
        <w:rPr>
          <w:rFonts w:eastAsia="Plus Jakarta Sans" w:cs="Plus Jakarta Sans"/>
        </w:rPr>
        <w:t>rtf</w:t>
      </w:r>
      <w:proofErr w:type="spellEnd"/>
      <w:r w:rsidRPr="004610BF">
        <w:rPr>
          <w:rFonts w:eastAsia="Plus Jakarta Sans" w:cs="Plus Jakarta Sans"/>
        </w:rPr>
        <w:t>),</w:t>
      </w:r>
    </w:p>
    <w:p w:rsidR="00095A08" w:rsidRPr="004610BF" w:rsidRDefault="00095A08" w:rsidP="00095A08">
      <w:pPr>
        <w:rPr>
          <w:rFonts w:cs="Tahoma"/>
        </w:rPr>
      </w:pPr>
      <w:r w:rsidRPr="004610BF">
        <w:rPr>
          <w:rFonts w:eastAsia="Plus Jakarta Sans" w:cs="Plus Jakarta Sans"/>
        </w:rPr>
        <w:t>- Compressés (exemples d’extensions : .zip, .</w:t>
      </w:r>
      <w:proofErr w:type="spellStart"/>
      <w:r w:rsidRPr="004610BF">
        <w:rPr>
          <w:rFonts w:eastAsia="Plus Jakarta Sans" w:cs="Plus Jakarta Sans"/>
        </w:rPr>
        <w:t>rar</w:t>
      </w:r>
      <w:proofErr w:type="spellEnd"/>
      <w:r w:rsidRPr="004610BF">
        <w:rPr>
          <w:rFonts w:eastAsia="Plus Jakarta Sans" w:cs="Plus Jakarta Sans"/>
        </w:rPr>
        <w:t>),</w:t>
      </w:r>
    </w:p>
    <w:p w:rsidR="00095A08" w:rsidRPr="004610BF" w:rsidRDefault="00095A08" w:rsidP="00095A08">
      <w:pPr>
        <w:rPr>
          <w:rFonts w:cs="Tahoma"/>
        </w:rPr>
      </w:pPr>
      <w:r w:rsidRPr="004610BF">
        <w:rPr>
          <w:rFonts w:eastAsia="Plus Jakarta Sans" w:cs="Plus Jakarta Sans"/>
        </w:rPr>
        <w:t>- Applications bureautiques (exemples d’extensions : .doc, .</w:t>
      </w:r>
      <w:proofErr w:type="spellStart"/>
      <w:r w:rsidRPr="004610BF">
        <w:rPr>
          <w:rFonts w:eastAsia="Plus Jakarta Sans" w:cs="Plus Jakarta Sans"/>
        </w:rPr>
        <w:t>xls</w:t>
      </w:r>
      <w:proofErr w:type="spellEnd"/>
      <w:r w:rsidRPr="004610BF">
        <w:rPr>
          <w:rFonts w:eastAsia="Plus Jakarta Sans" w:cs="Plus Jakarta Sans"/>
        </w:rPr>
        <w:t>, .</w:t>
      </w:r>
      <w:proofErr w:type="spellStart"/>
      <w:r w:rsidRPr="004610BF">
        <w:rPr>
          <w:rFonts w:eastAsia="Plus Jakarta Sans" w:cs="Plus Jakarta Sans"/>
        </w:rPr>
        <w:t>pwt</w:t>
      </w:r>
      <w:proofErr w:type="spellEnd"/>
      <w:r w:rsidRPr="004610BF">
        <w:rPr>
          <w:rFonts w:eastAsia="Plus Jakarta Sans" w:cs="Plus Jakarta Sans"/>
        </w:rPr>
        <w:t>, .pub, .</w:t>
      </w:r>
      <w:proofErr w:type="spellStart"/>
      <w:r w:rsidRPr="004610BF">
        <w:rPr>
          <w:rFonts w:eastAsia="Plus Jakarta Sans" w:cs="Plus Jakarta Sans"/>
        </w:rPr>
        <w:t>mdb</w:t>
      </w:r>
      <w:proofErr w:type="spellEnd"/>
      <w:r w:rsidRPr="004610BF">
        <w:rPr>
          <w:rFonts w:eastAsia="Plus Jakarta Sans" w:cs="Plus Jakarta Sans"/>
        </w:rPr>
        <w:t>),</w:t>
      </w:r>
    </w:p>
    <w:p w:rsidR="00095A08" w:rsidRPr="004610BF" w:rsidRDefault="00095A08" w:rsidP="00095A08">
      <w:pPr>
        <w:rPr>
          <w:rFonts w:cs="Tahoma"/>
        </w:rPr>
      </w:pPr>
      <w:r w:rsidRPr="004610BF">
        <w:rPr>
          <w:rFonts w:eastAsia="Plus Jakarta Sans" w:cs="Plus Jakarta Sans"/>
        </w:rPr>
        <w:t xml:space="preserve">- Multimédias (exemples d’extensions : </w:t>
      </w:r>
      <w:proofErr w:type="spellStart"/>
      <w:r w:rsidRPr="004610BF">
        <w:rPr>
          <w:rFonts w:eastAsia="Plus Jakarta Sans" w:cs="Plus Jakarta Sans"/>
        </w:rPr>
        <w:t>gif</w:t>
      </w:r>
      <w:proofErr w:type="spellEnd"/>
      <w:r w:rsidRPr="004610BF">
        <w:rPr>
          <w:rFonts w:eastAsia="Plus Jakarta Sans" w:cs="Plus Jakarta Sans"/>
        </w:rPr>
        <w:t>, .</w:t>
      </w:r>
      <w:proofErr w:type="spellStart"/>
      <w:r w:rsidRPr="004610BF">
        <w:rPr>
          <w:rFonts w:eastAsia="Plus Jakarta Sans" w:cs="Plus Jakarta Sans"/>
        </w:rPr>
        <w:t>jpg</w:t>
      </w:r>
      <w:proofErr w:type="spellEnd"/>
      <w:r w:rsidRPr="004610BF">
        <w:rPr>
          <w:rFonts w:eastAsia="Plus Jakarta Sans" w:cs="Plus Jakarta Sans"/>
        </w:rPr>
        <w:t>, .</w:t>
      </w:r>
      <w:proofErr w:type="spellStart"/>
      <w:r w:rsidRPr="004610BF">
        <w:rPr>
          <w:rFonts w:eastAsia="Plus Jakarta Sans" w:cs="Plus Jakarta Sans"/>
        </w:rPr>
        <w:t>png</w:t>
      </w:r>
      <w:proofErr w:type="spellEnd"/>
      <w:r w:rsidRPr="004610BF">
        <w:rPr>
          <w:rFonts w:eastAsia="Plus Jakarta Sans" w:cs="Plus Jakarta Sans"/>
        </w:rPr>
        <w:t>).</w:t>
      </w:r>
    </w:p>
    <w:p w:rsidR="00095A08" w:rsidRPr="004610BF" w:rsidRDefault="00095A08" w:rsidP="00095A08">
      <w:pPr>
        <w:rPr>
          <w:rFonts w:cs="Tahoma"/>
        </w:rPr>
      </w:pPr>
    </w:p>
    <w:p w:rsidR="00095A08" w:rsidRPr="004610BF" w:rsidRDefault="00095A08" w:rsidP="00095A08">
      <w:pPr>
        <w:rPr>
          <w:rFonts w:cs="Tahoma"/>
        </w:rPr>
      </w:pPr>
      <w:r w:rsidRPr="004610BF">
        <w:rPr>
          <w:rFonts w:eastAsia="Plus Jakarta Sans" w:cs="Plus Jakarta Sans"/>
        </w:rPr>
        <w:t xml:space="preserve">Les documents nécessitant une signature, transmis par voie dématérialisée, sont de préférence signés individuellement par le candidat au moyen d’un certificat de signature électronique conforme au format </w:t>
      </w:r>
      <w:proofErr w:type="spellStart"/>
      <w:r w:rsidRPr="004610BF">
        <w:rPr>
          <w:rFonts w:eastAsia="Plus Jakarta Sans" w:cs="Plus Jakarta Sans"/>
        </w:rPr>
        <w:t>XAdES</w:t>
      </w:r>
      <w:proofErr w:type="spellEnd"/>
      <w:r w:rsidRPr="004610BF">
        <w:rPr>
          <w:rFonts w:eastAsia="Plus Jakarta Sans" w:cs="Plus Jakarta Sans"/>
        </w:rPr>
        <w:t xml:space="preserve">, </w:t>
      </w:r>
      <w:proofErr w:type="spellStart"/>
      <w:r w:rsidRPr="004610BF">
        <w:rPr>
          <w:rFonts w:eastAsia="Plus Jakarta Sans" w:cs="Plus Jakarta Sans"/>
        </w:rPr>
        <w:t>CAdES</w:t>
      </w:r>
      <w:proofErr w:type="spellEnd"/>
      <w:r w:rsidRPr="004610BF">
        <w:rPr>
          <w:rFonts w:eastAsia="Plus Jakarta Sans" w:cs="Plus Jakarta Sans"/>
        </w:rPr>
        <w:t xml:space="preserve"> ou </w:t>
      </w:r>
      <w:proofErr w:type="spellStart"/>
      <w:r w:rsidRPr="004610BF">
        <w:rPr>
          <w:rFonts w:eastAsia="Plus Jakarta Sans" w:cs="Plus Jakarta Sans"/>
        </w:rPr>
        <w:t>PAdES</w:t>
      </w:r>
      <w:proofErr w:type="spellEnd"/>
      <w:r w:rsidRPr="004610BF">
        <w:rPr>
          <w:rFonts w:eastAsia="Plus Jakarta Sans" w:cs="Plus Jakarta Sans"/>
        </w:rPr>
        <w:t>. Les certificats de type RGS peuvent encore être utilisés après le 1er octobre 2018 pour le temps de leur validité.</w:t>
      </w:r>
    </w:p>
    <w:p w:rsidR="00095A08" w:rsidRPr="004610BF" w:rsidRDefault="00095A08" w:rsidP="00095A08">
      <w:pPr>
        <w:rPr>
          <w:rFonts w:cs="Tahoma"/>
        </w:rPr>
      </w:pPr>
    </w:p>
    <w:p w:rsidR="00095A08" w:rsidRPr="004610BF" w:rsidRDefault="00095A08" w:rsidP="00095A08">
      <w:pPr>
        <w:rPr>
          <w:rFonts w:cs="Tahoma"/>
        </w:rPr>
      </w:pPr>
      <w:r w:rsidRPr="004610BF">
        <w:rPr>
          <w:rFonts w:eastAsia="Plus Jakarta Sans" w:cs="Plus Jakarta Sans"/>
        </w:rPr>
        <w:t xml:space="preserve">Le cas échéant, les documents transmis par voie électronique pourront être </w:t>
      </w:r>
      <w:proofErr w:type="spellStart"/>
      <w:r w:rsidRPr="004610BF">
        <w:rPr>
          <w:rFonts w:eastAsia="Plus Jakarta Sans" w:cs="Plus Jakarta Sans"/>
        </w:rPr>
        <w:t>rematérialisés</w:t>
      </w:r>
      <w:proofErr w:type="spellEnd"/>
      <w:r w:rsidRPr="004610BF">
        <w:rPr>
          <w:rFonts w:eastAsia="Plus Jakarta Sans" w:cs="Plus Jakarta Sans"/>
        </w:rPr>
        <w:t xml:space="preserve"> après l’ouverture des plis pour signature. Les candidats sont informés que les pièces non signées électroniquement pourront être </w:t>
      </w:r>
      <w:proofErr w:type="spellStart"/>
      <w:r w:rsidRPr="004610BF">
        <w:rPr>
          <w:rFonts w:eastAsia="Plus Jakarta Sans" w:cs="Plus Jakarta Sans"/>
        </w:rPr>
        <w:t>rematérialisées</w:t>
      </w:r>
      <w:proofErr w:type="spellEnd"/>
      <w:r w:rsidRPr="004610BF">
        <w:rPr>
          <w:rFonts w:eastAsia="Plus Jakarta Sans" w:cs="Plus Jakarta Sans"/>
        </w:rPr>
        <w:t xml:space="preserve"> et signées </w:t>
      </w:r>
      <w:proofErr w:type="spellStart"/>
      <w:r w:rsidRPr="004610BF">
        <w:rPr>
          <w:rFonts w:eastAsia="Plus Jakarta Sans" w:cs="Plus Jakarta Sans"/>
        </w:rPr>
        <w:t>manuscritement</w:t>
      </w:r>
      <w:proofErr w:type="spellEnd"/>
      <w:r w:rsidRPr="004610BF">
        <w:rPr>
          <w:rFonts w:eastAsia="Plus Jakarta Sans" w:cs="Plus Jakarta Sans"/>
        </w:rPr>
        <w:t xml:space="preserve"> après l’attribution. Dans cette hypothèse, l’attributaire désigné s’engage à signer l’acte d’engagement et toutes autres pièces éventuelles conformément à l’offre remise ou négociée.</w:t>
      </w:r>
    </w:p>
    <w:p w:rsidR="00095A08" w:rsidRPr="004610BF" w:rsidRDefault="00095A08" w:rsidP="00095A08">
      <w:pPr>
        <w:rPr>
          <w:rFonts w:cs="Tahoma"/>
        </w:rPr>
      </w:pPr>
    </w:p>
    <w:p w:rsidR="00095A08" w:rsidRPr="004610BF" w:rsidRDefault="00095A08" w:rsidP="00095A08">
      <w:pPr>
        <w:rPr>
          <w:rFonts w:cs="Tahoma"/>
        </w:rPr>
      </w:pPr>
      <w:r w:rsidRPr="004610BF">
        <w:rPr>
          <w:rFonts w:eastAsia="Plus Jakarta Sans" w:cs="Plus Jakarta Sans"/>
        </w:rPr>
        <w:t>Les frais d’accès au réseau et de recours à la signature électronique sont à la charge de chaque candidat.</w:t>
      </w:r>
    </w:p>
    <w:p w:rsidR="00095A08" w:rsidRPr="004610BF" w:rsidRDefault="00095A08" w:rsidP="00095A08">
      <w:pPr>
        <w:rPr>
          <w:highlight w:val="yellow"/>
        </w:rPr>
      </w:pPr>
    </w:p>
    <w:p w:rsidR="00095A08" w:rsidRPr="00F8503B" w:rsidRDefault="00095A08" w:rsidP="00095A08">
      <w:pPr>
        <w:rPr>
          <w:b/>
          <w:bCs/>
          <w:u w:val="single"/>
        </w:rPr>
      </w:pPr>
      <w:r w:rsidRPr="00F8503B">
        <w:rPr>
          <w:rFonts w:eastAsia="Plus Jakarta Sans" w:cs="Plus Jakarta Sans"/>
          <w:b/>
          <w:bCs/>
          <w:u w:val="single"/>
        </w:rPr>
        <w:t>Copie de sauvegarde</w:t>
      </w:r>
    </w:p>
    <w:p w:rsidR="00095A08" w:rsidRDefault="00095A08" w:rsidP="00095A08">
      <w:r w:rsidRPr="004610BF">
        <w:rPr>
          <w:rFonts w:eastAsia="Plus Jakarta Sans" w:cs="Plus Jakarta Sans"/>
        </w:rPr>
        <w:t xml:space="preserve">Il est rappelé que le candidat peut, s’il le souhaite, </w:t>
      </w:r>
      <w:r w:rsidRPr="007C1DB8">
        <w:rPr>
          <w:rFonts w:eastAsia="Plus Jakarta Sans" w:cs="Plus Jakarta Sans"/>
        </w:rPr>
        <w:t>faire parvenir une copie de sauvegarde dans les délais impartis pour la remise des candidatures ou des offres soit sur un support papier ou sur support physique électronique, soit par voie électronique</w:t>
      </w:r>
      <w:r>
        <w:rPr>
          <w:rFonts w:eastAsia="Plus Jakarta Sans" w:cs="Plus Jakarta Sans"/>
        </w:rPr>
        <w:t>.</w:t>
      </w:r>
    </w:p>
    <w:p w:rsidR="00095A08" w:rsidRDefault="00095A08" w:rsidP="00095A08"/>
    <w:p w:rsidR="00095A08" w:rsidRDefault="00095A08" w:rsidP="00095A08">
      <w:r w:rsidRPr="007C1DB8">
        <w:rPr>
          <w:rFonts w:eastAsia="Plus Jakarta Sans" w:cs="Plus Jakarta Sans"/>
        </w:rPr>
        <w:t xml:space="preserve">La copie de sauvegarde transmise à l'acheteur ou à l'autorité </w:t>
      </w:r>
      <w:proofErr w:type="spellStart"/>
      <w:r w:rsidRPr="007C1DB8">
        <w:rPr>
          <w:rFonts w:eastAsia="Plus Jakarta Sans" w:cs="Plus Jakarta Sans"/>
        </w:rPr>
        <w:t>concédante</w:t>
      </w:r>
      <w:proofErr w:type="spellEnd"/>
      <w:r w:rsidRPr="007C1DB8">
        <w:rPr>
          <w:rFonts w:eastAsia="Plus Jakarta Sans" w:cs="Plus Jakarta Sans"/>
        </w:rPr>
        <w:t xml:space="preserve"> sur support papier ou sur support physique électronique doit être placée dans un pli comportant la mention “ copie de sauvegarde ”.</w:t>
      </w:r>
    </w:p>
    <w:p w:rsidR="00095A08" w:rsidRDefault="00095A08" w:rsidP="00095A08"/>
    <w:p w:rsidR="00095A08" w:rsidRDefault="00095A08" w:rsidP="00095A08">
      <w:r w:rsidRPr="007C1DB8">
        <w:rPr>
          <w:rFonts w:eastAsia="Plus Jakarta Sans" w:cs="Plus Jakarta Sans"/>
        </w:rPr>
        <w:t>La copie de sauvegarde adressée par voie électronique est transmise au moyen d'outils et de dispositifs conformes aux exigences minimales des moyens de communication électronique prévus par les dispositions de l'arrêté du 22 mars 2019 relatif aux exigences minimales des moyens de communication électronique utilisés dans la commande publique (annexe 8 du code de la commande publique).</w:t>
      </w:r>
    </w:p>
    <w:p w:rsidR="00095A08" w:rsidRPr="004610BF" w:rsidRDefault="00095A08" w:rsidP="00095A08"/>
    <w:p w:rsidR="00095A08" w:rsidRPr="004610BF" w:rsidRDefault="00095A08" w:rsidP="00095A08">
      <w:r w:rsidRPr="007C1DB8">
        <w:rPr>
          <w:rFonts w:eastAsia="Plus Jakarta Sans" w:cs="Plus Jakarta Sans"/>
        </w:rPr>
        <w:t xml:space="preserve">Lorsqu'un programme informatique malveillant est détecté dans la copie de sauvegarde, celle-ci est écartée par l'acheteur ou l'autorité </w:t>
      </w:r>
      <w:proofErr w:type="spellStart"/>
      <w:r w:rsidRPr="007C1DB8">
        <w:rPr>
          <w:rFonts w:eastAsia="Plus Jakarta Sans" w:cs="Plus Jakarta Sans"/>
        </w:rPr>
        <w:t>concédante</w:t>
      </w:r>
      <w:proofErr w:type="spellEnd"/>
      <w:r w:rsidRPr="007C1DB8">
        <w:rPr>
          <w:rFonts w:eastAsia="Plus Jakarta Sans" w:cs="Plus Jakarta Sans"/>
        </w:rPr>
        <w:t>.</w:t>
      </w:r>
    </w:p>
    <w:p w:rsidR="00095A08" w:rsidRPr="005408C6" w:rsidRDefault="00095A08" w:rsidP="00095A08">
      <w:pPr>
        <w:pStyle w:val="Titre2"/>
      </w:pPr>
      <w:bookmarkStart w:id="46" w:name="_Toc256000022"/>
      <w:bookmarkStart w:id="47" w:name="_Toc145480449"/>
      <w:r w:rsidRPr="00743EB7">
        <w:t xml:space="preserve">Attribution </w:t>
      </w:r>
      <w:r w:rsidRPr="005408C6">
        <w:t>du marché</w:t>
      </w:r>
      <w:bookmarkEnd w:id="46"/>
    </w:p>
    <w:p w:rsidR="00095A08" w:rsidRPr="00663869" w:rsidRDefault="00095A08" w:rsidP="00095A08">
      <w:pPr>
        <w:rPr>
          <w:lang w:val="en-US"/>
        </w:rPr>
      </w:pPr>
      <w:r w:rsidRPr="009A4D24">
        <w:rPr>
          <w:lang w:val="en-US"/>
        </w:rPr>
        <w:t xml:space="preserve">Au </w:t>
      </w:r>
      <w:proofErr w:type="spellStart"/>
      <w:r w:rsidRPr="009A4D24">
        <w:rPr>
          <w:lang w:val="en-US"/>
        </w:rPr>
        <w:t>terme</w:t>
      </w:r>
      <w:proofErr w:type="spellEnd"/>
      <w:r w:rsidRPr="009A4D24">
        <w:rPr>
          <w:lang w:val="en-US"/>
        </w:rPr>
        <w:t xml:space="preserve"> de la </w:t>
      </w:r>
      <w:proofErr w:type="spellStart"/>
      <w:r w:rsidRPr="009A4D24">
        <w:rPr>
          <w:lang w:val="en-US"/>
        </w:rPr>
        <w:t>procédure</w:t>
      </w:r>
      <w:proofErr w:type="spellEnd"/>
      <w:r w:rsidRPr="009A4D24">
        <w:rPr>
          <w:lang w:val="en-US"/>
        </w:rPr>
        <w:t xml:space="preserve">, le maître </w:t>
      </w:r>
      <w:proofErr w:type="spellStart"/>
      <w:r w:rsidRPr="009A4D24">
        <w:rPr>
          <w:lang w:val="en-US"/>
        </w:rPr>
        <w:t>d’ouvrage</w:t>
      </w:r>
      <w:proofErr w:type="spellEnd"/>
      <w:r w:rsidRPr="009A4D24">
        <w:rPr>
          <w:lang w:val="en-US"/>
        </w:rPr>
        <w:t xml:space="preserve"> </w:t>
      </w:r>
      <w:proofErr w:type="spellStart"/>
      <w:r w:rsidRPr="009A4D24">
        <w:rPr>
          <w:lang w:val="en-US"/>
        </w:rPr>
        <w:t>demandera</w:t>
      </w:r>
      <w:proofErr w:type="spellEnd"/>
      <w:r w:rsidRPr="009A4D24">
        <w:rPr>
          <w:lang w:val="en-US"/>
        </w:rPr>
        <w:t xml:space="preserve"> à </w:t>
      </w:r>
      <w:proofErr w:type="spellStart"/>
      <w:r w:rsidRPr="009A4D24">
        <w:rPr>
          <w:lang w:val="en-US"/>
        </w:rPr>
        <w:t>l’opérateur</w:t>
      </w:r>
      <w:proofErr w:type="spellEnd"/>
      <w:r w:rsidRPr="009A4D24">
        <w:rPr>
          <w:lang w:val="en-US"/>
        </w:rPr>
        <w:t xml:space="preserve"> </w:t>
      </w:r>
      <w:proofErr w:type="spellStart"/>
      <w:r w:rsidRPr="009A4D24">
        <w:rPr>
          <w:lang w:val="en-US"/>
        </w:rPr>
        <w:t>économique</w:t>
      </w:r>
      <w:proofErr w:type="spellEnd"/>
      <w:r w:rsidRPr="009A4D24">
        <w:rPr>
          <w:lang w:val="en-US"/>
        </w:rPr>
        <w:t xml:space="preserve"> </w:t>
      </w:r>
      <w:proofErr w:type="spellStart"/>
      <w:r w:rsidRPr="009A4D24">
        <w:rPr>
          <w:lang w:val="en-US"/>
        </w:rPr>
        <w:t>ou</w:t>
      </w:r>
      <w:proofErr w:type="spellEnd"/>
      <w:r w:rsidRPr="009A4D24">
        <w:rPr>
          <w:lang w:val="en-US"/>
        </w:rPr>
        <w:t xml:space="preserve"> au </w:t>
      </w:r>
      <w:proofErr w:type="spellStart"/>
      <w:r w:rsidRPr="009A4D24">
        <w:rPr>
          <w:lang w:val="en-US"/>
        </w:rPr>
        <w:t>mandataire</w:t>
      </w:r>
      <w:proofErr w:type="spellEnd"/>
      <w:r w:rsidRPr="009A4D24">
        <w:rPr>
          <w:lang w:val="en-US"/>
        </w:rPr>
        <w:t xml:space="preserve"> du </w:t>
      </w:r>
      <w:proofErr w:type="spellStart"/>
      <w:r w:rsidRPr="009A4D24">
        <w:rPr>
          <w:lang w:val="en-US"/>
        </w:rPr>
        <w:t>groupement</w:t>
      </w:r>
      <w:proofErr w:type="spellEnd"/>
      <w:r w:rsidRPr="009A4D24">
        <w:rPr>
          <w:lang w:val="en-US"/>
        </w:rPr>
        <w:t xml:space="preserve"> </w:t>
      </w:r>
      <w:proofErr w:type="spellStart"/>
      <w:r w:rsidRPr="009A4D24">
        <w:rPr>
          <w:lang w:val="en-US"/>
        </w:rPr>
        <w:t>d’opérateurs</w:t>
      </w:r>
      <w:proofErr w:type="spellEnd"/>
      <w:r w:rsidRPr="009A4D24">
        <w:rPr>
          <w:lang w:val="en-US"/>
        </w:rPr>
        <w:t xml:space="preserve"> </w:t>
      </w:r>
      <w:proofErr w:type="spellStart"/>
      <w:r w:rsidRPr="009A4D24">
        <w:rPr>
          <w:lang w:val="en-US"/>
        </w:rPr>
        <w:t>auquel</w:t>
      </w:r>
      <w:proofErr w:type="spellEnd"/>
      <w:r w:rsidRPr="009A4D24">
        <w:rPr>
          <w:lang w:val="en-US"/>
        </w:rPr>
        <w:t xml:space="preserve"> </w:t>
      </w:r>
      <w:proofErr w:type="spellStart"/>
      <w:r w:rsidRPr="009A4D24">
        <w:rPr>
          <w:lang w:val="en-US"/>
        </w:rPr>
        <w:t>il</w:t>
      </w:r>
      <w:proofErr w:type="spellEnd"/>
      <w:r w:rsidRPr="009A4D24">
        <w:rPr>
          <w:lang w:val="en-US"/>
        </w:rPr>
        <w:t xml:space="preserve"> </w:t>
      </w:r>
      <w:proofErr w:type="spellStart"/>
      <w:r w:rsidRPr="009A4D24">
        <w:rPr>
          <w:lang w:val="en-US"/>
        </w:rPr>
        <w:t>est</w:t>
      </w:r>
      <w:proofErr w:type="spellEnd"/>
      <w:r w:rsidRPr="009A4D24">
        <w:rPr>
          <w:lang w:val="en-US"/>
        </w:rPr>
        <w:t xml:space="preserve"> </w:t>
      </w:r>
      <w:proofErr w:type="spellStart"/>
      <w:r w:rsidRPr="009A4D24">
        <w:rPr>
          <w:lang w:val="en-US"/>
        </w:rPr>
        <w:t>envisagé</w:t>
      </w:r>
      <w:proofErr w:type="spellEnd"/>
      <w:r w:rsidRPr="009A4D24">
        <w:rPr>
          <w:lang w:val="en-US"/>
        </w:rPr>
        <w:t xml:space="preserve"> </w:t>
      </w:r>
      <w:proofErr w:type="spellStart"/>
      <w:r w:rsidRPr="009A4D24">
        <w:rPr>
          <w:lang w:val="en-US"/>
        </w:rPr>
        <w:t>d’attribuer</w:t>
      </w:r>
      <w:proofErr w:type="spellEnd"/>
      <w:r w:rsidRPr="009A4D24">
        <w:rPr>
          <w:lang w:val="en-US"/>
        </w:rPr>
        <w:t xml:space="preserve"> le </w:t>
      </w:r>
      <w:proofErr w:type="spellStart"/>
      <w:r w:rsidRPr="009A4D24">
        <w:rPr>
          <w:lang w:val="en-US"/>
        </w:rPr>
        <w:t>marché</w:t>
      </w:r>
      <w:proofErr w:type="spellEnd"/>
      <w:r w:rsidRPr="009A4D24">
        <w:rPr>
          <w:lang w:val="en-US"/>
        </w:rPr>
        <w:t xml:space="preserve"> de </w:t>
      </w:r>
      <w:proofErr w:type="spellStart"/>
      <w:r w:rsidRPr="009A4D24">
        <w:rPr>
          <w:lang w:val="en-US"/>
        </w:rPr>
        <w:t>lui</w:t>
      </w:r>
      <w:proofErr w:type="spellEnd"/>
      <w:r w:rsidRPr="009A4D24">
        <w:rPr>
          <w:lang w:val="en-US"/>
        </w:rPr>
        <w:t xml:space="preserve"> </w:t>
      </w:r>
      <w:proofErr w:type="spellStart"/>
      <w:proofErr w:type="gramStart"/>
      <w:r w:rsidRPr="009A4D24">
        <w:rPr>
          <w:lang w:val="en-US"/>
        </w:rPr>
        <w:t>retourner</w:t>
      </w:r>
      <w:proofErr w:type="spellEnd"/>
      <w:r w:rsidRPr="009A4D24">
        <w:rPr>
          <w:lang w:val="en-US"/>
        </w:rPr>
        <w:t xml:space="preserve"> :</w:t>
      </w:r>
      <w:proofErr w:type="gramEnd"/>
    </w:p>
    <w:p w:rsidR="00095A08" w:rsidRPr="00663869" w:rsidRDefault="00095A08" w:rsidP="00095A08">
      <w:pPr>
        <w:rPr>
          <w:lang w:val="en-US"/>
        </w:rPr>
      </w:pPr>
    </w:p>
    <w:p w:rsidR="00095A08" w:rsidRPr="00663869" w:rsidRDefault="00095A08" w:rsidP="00095A08">
      <w:pPr>
        <w:rPr>
          <w:lang w:val="en-US"/>
        </w:rPr>
      </w:pPr>
      <w:r w:rsidRPr="009A4D24">
        <w:rPr>
          <w:lang w:val="en-US"/>
        </w:rPr>
        <w:t xml:space="preserve">- </w:t>
      </w:r>
      <w:proofErr w:type="spellStart"/>
      <w:r w:rsidRPr="009A4D24">
        <w:rPr>
          <w:lang w:val="en-US"/>
        </w:rPr>
        <w:t>L’acte</w:t>
      </w:r>
      <w:proofErr w:type="spellEnd"/>
      <w:r w:rsidRPr="009A4D24">
        <w:rPr>
          <w:lang w:val="en-US"/>
        </w:rPr>
        <w:t xml:space="preserve"> </w:t>
      </w:r>
      <w:proofErr w:type="spellStart"/>
      <w:r w:rsidRPr="009A4D24">
        <w:rPr>
          <w:lang w:val="en-US"/>
        </w:rPr>
        <w:t>d’engagement</w:t>
      </w:r>
      <w:proofErr w:type="spellEnd"/>
      <w:r w:rsidRPr="009A4D24">
        <w:rPr>
          <w:lang w:val="en-US"/>
        </w:rPr>
        <w:t xml:space="preserve"> </w:t>
      </w:r>
      <w:proofErr w:type="spellStart"/>
      <w:r w:rsidRPr="009A4D24">
        <w:rPr>
          <w:lang w:val="en-US"/>
        </w:rPr>
        <w:t>dûment</w:t>
      </w:r>
      <w:proofErr w:type="spellEnd"/>
      <w:r w:rsidRPr="009A4D24">
        <w:rPr>
          <w:lang w:val="en-US"/>
        </w:rPr>
        <w:t xml:space="preserve"> </w:t>
      </w:r>
      <w:proofErr w:type="spellStart"/>
      <w:r w:rsidRPr="009A4D24">
        <w:rPr>
          <w:lang w:val="en-US"/>
        </w:rPr>
        <w:t>rempli</w:t>
      </w:r>
      <w:proofErr w:type="spellEnd"/>
      <w:r w:rsidRPr="009A4D24">
        <w:rPr>
          <w:lang w:val="en-US"/>
        </w:rPr>
        <w:t xml:space="preserve">, </w:t>
      </w:r>
      <w:proofErr w:type="spellStart"/>
      <w:r w:rsidRPr="009A4D24">
        <w:rPr>
          <w:lang w:val="en-US"/>
        </w:rPr>
        <w:t>daté</w:t>
      </w:r>
      <w:proofErr w:type="spellEnd"/>
      <w:r w:rsidRPr="009A4D24">
        <w:rPr>
          <w:lang w:val="en-US"/>
        </w:rPr>
        <w:t xml:space="preserve"> </w:t>
      </w:r>
      <w:proofErr w:type="gramStart"/>
      <w:r w:rsidRPr="009A4D24">
        <w:rPr>
          <w:lang w:val="en-US"/>
        </w:rPr>
        <w:t>et</w:t>
      </w:r>
      <w:proofErr w:type="gramEnd"/>
      <w:r w:rsidRPr="009A4D24">
        <w:rPr>
          <w:lang w:val="en-US"/>
        </w:rPr>
        <w:t xml:space="preserve"> </w:t>
      </w:r>
      <w:proofErr w:type="spellStart"/>
      <w:r w:rsidRPr="009A4D24">
        <w:rPr>
          <w:lang w:val="en-US"/>
        </w:rPr>
        <w:t>signé</w:t>
      </w:r>
      <w:proofErr w:type="spellEnd"/>
      <w:r w:rsidRPr="009A4D24">
        <w:rPr>
          <w:lang w:val="en-US"/>
        </w:rPr>
        <w:t xml:space="preserve"> </w:t>
      </w:r>
      <w:proofErr w:type="spellStart"/>
      <w:r w:rsidRPr="009A4D24">
        <w:rPr>
          <w:lang w:val="en-US"/>
        </w:rPr>
        <w:t>par</w:t>
      </w:r>
      <w:proofErr w:type="spellEnd"/>
      <w:r w:rsidRPr="009A4D24">
        <w:rPr>
          <w:lang w:val="en-US"/>
        </w:rPr>
        <w:t xml:space="preserve"> la </w:t>
      </w:r>
      <w:proofErr w:type="spellStart"/>
      <w:r w:rsidRPr="009A4D24">
        <w:rPr>
          <w:lang w:val="en-US"/>
        </w:rPr>
        <w:t>personne</w:t>
      </w:r>
      <w:proofErr w:type="spellEnd"/>
      <w:r w:rsidRPr="009A4D24">
        <w:rPr>
          <w:lang w:val="en-US"/>
        </w:rPr>
        <w:t xml:space="preserve"> </w:t>
      </w:r>
      <w:proofErr w:type="spellStart"/>
      <w:r w:rsidRPr="009A4D24">
        <w:rPr>
          <w:lang w:val="en-US"/>
        </w:rPr>
        <w:t>habilitée</w:t>
      </w:r>
      <w:proofErr w:type="spellEnd"/>
      <w:r w:rsidRPr="009A4D24">
        <w:rPr>
          <w:lang w:val="en-US"/>
        </w:rPr>
        <w:t xml:space="preserve"> à engager la </w:t>
      </w:r>
      <w:proofErr w:type="spellStart"/>
      <w:r w:rsidRPr="009A4D24">
        <w:rPr>
          <w:lang w:val="en-US"/>
        </w:rPr>
        <w:t>société</w:t>
      </w:r>
      <w:proofErr w:type="spellEnd"/>
      <w:r w:rsidRPr="009A4D24">
        <w:rPr>
          <w:lang w:val="en-US"/>
        </w:rPr>
        <w:t>.</w:t>
      </w:r>
    </w:p>
    <w:p w:rsidR="00095A08" w:rsidRPr="00663869" w:rsidRDefault="00095A08" w:rsidP="00095A08">
      <w:pPr>
        <w:rPr>
          <w:lang w:val="en-US"/>
        </w:rPr>
      </w:pPr>
    </w:p>
    <w:p w:rsidR="00095A08" w:rsidRPr="00663869" w:rsidRDefault="00095A08" w:rsidP="00095A08">
      <w:pPr>
        <w:rPr>
          <w:lang w:val="en-US"/>
        </w:rPr>
      </w:pPr>
      <w:r w:rsidRPr="009A4D24">
        <w:rPr>
          <w:lang w:val="en-US"/>
        </w:rPr>
        <w:t xml:space="preserve">- Les attestations </w:t>
      </w:r>
      <w:proofErr w:type="spellStart"/>
      <w:r w:rsidRPr="009A4D24">
        <w:rPr>
          <w:lang w:val="en-US"/>
        </w:rPr>
        <w:t>d’assurance</w:t>
      </w:r>
      <w:proofErr w:type="spellEnd"/>
      <w:r w:rsidRPr="009A4D24">
        <w:rPr>
          <w:lang w:val="en-US"/>
        </w:rPr>
        <w:t xml:space="preserve"> reprises </w:t>
      </w:r>
      <w:proofErr w:type="spellStart"/>
      <w:r w:rsidRPr="009A4D24">
        <w:rPr>
          <w:lang w:val="en-US"/>
        </w:rPr>
        <w:t>dans</w:t>
      </w:r>
      <w:proofErr w:type="spellEnd"/>
      <w:r w:rsidRPr="009A4D24">
        <w:rPr>
          <w:lang w:val="en-US"/>
        </w:rPr>
        <w:t xml:space="preserve"> le CCAP</w:t>
      </w:r>
    </w:p>
    <w:p w:rsidR="00095A08" w:rsidRPr="00663869" w:rsidRDefault="00095A08" w:rsidP="00095A08">
      <w:pPr>
        <w:rPr>
          <w:lang w:val="en-US"/>
        </w:rPr>
      </w:pPr>
    </w:p>
    <w:p w:rsidR="00095A08" w:rsidRPr="00663869" w:rsidRDefault="00095A08" w:rsidP="00095A08">
      <w:pPr>
        <w:rPr>
          <w:lang w:val="en-US"/>
        </w:rPr>
      </w:pPr>
      <w:r w:rsidRPr="009A4D24">
        <w:rPr>
          <w:lang w:val="en-US"/>
        </w:rPr>
        <w:t xml:space="preserve">- Les documents </w:t>
      </w:r>
      <w:proofErr w:type="spellStart"/>
      <w:r w:rsidRPr="009A4D24">
        <w:rPr>
          <w:lang w:val="en-US"/>
        </w:rPr>
        <w:t>justificatifs</w:t>
      </w:r>
      <w:proofErr w:type="spellEnd"/>
      <w:r w:rsidRPr="009A4D24">
        <w:rPr>
          <w:lang w:val="en-US"/>
        </w:rPr>
        <w:t xml:space="preserve"> </w:t>
      </w:r>
      <w:proofErr w:type="spellStart"/>
      <w:r w:rsidRPr="009A4D24">
        <w:rPr>
          <w:lang w:val="en-US"/>
        </w:rPr>
        <w:t>visés</w:t>
      </w:r>
      <w:proofErr w:type="spellEnd"/>
      <w:r w:rsidRPr="009A4D24">
        <w:rPr>
          <w:lang w:val="en-US"/>
        </w:rPr>
        <w:t xml:space="preserve"> aux articles R. 2143-6 à R. 2143-10 du Code de la </w:t>
      </w:r>
      <w:proofErr w:type="spellStart"/>
      <w:r w:rsidRPr="009A4D24">
        <w:rPr>
          <w:lang w:val="en-US"/>
        </w:rPr>
        <w:t>commande</w:t>
      </w:r>
      <w:proofErr w:type="spellEnd"/>
      <w:r w:rsidRPr="009A4D24">
        <w:rPr>
          <w:lang w:val="en-US"/>
        </w:rPr>
        <w:t xml:space="preserve"> </w:t>
      </w:r>
      <w:proofErr w:type="spellStart"/>
      <w:r w:rsidRPr="009A4D24">
        <w:rPr>
          <w:lang w:val="en-US"/>
        </w:rPr>
        <w:t>publique</w:t>
      </w:r>
      <w:proofErr w:type="spellEnd"/>
      <w:r w:rsidRPr="009A4D24">
        <w:rPr>
          <w:lang w:val="en-US"/>
        </w:rPr>
        <w:t xml:space="preserve">. Le </w:t>
      </w:r>
      <w:proofErr w:type="spellStart"/>
      <w:proofErr w:type="gramStart"/>
      <w:r w:rsidRPr="009A4D24">
        <w:rPr>
          <w:lang w:val="en-US"/>
        </w:rPr>
        <w:t>cas</w:t>
      </w:r>
      <w:proofErr w:type="spellEnd"/>
      <w:proofErr w:type="gramEnd"/>
      <w:r w:rsidRPr="009A4D24">
        <w:rPr>
          <w:lang w:val="en-US"/>
        </w:rPr>
        <w:t xml:space="preserve"> </w:t>
      </w:r>
      <w:proofErr w:type="spellStart"/>
      <w:r w:rsidRPr="009A4D24">
        <w:rPr>
          <w:lang w:val="en-US"/>
        </w:rPr>
        <w:t>échéant</w:t>
      </w:r>
      <w:proofErr w:type="spellEnd"/>
      <w:r w:rsidRPr="009A4D24">
        <w:rPr>
          <w:lang w:val="en-US"/>
        </w:rPr>
        <w:t xml:space="preserve">, </w:t>
      </w:r>
      <w:proofErr w:type="spellStart"/>
      <w:r w:rsidRPr="009A4D24">
        <w:rPr>
          <w:lang w:val="en-US"/>
        </w:rPr>
        <w:t>il</w:t>
      </w:r>
      <w:proofErr w:type="spellEnd"/>
      <w:r w:rsidRPr="009A4D24">
        <w:rPr>
          <w:lang w:val="en-US"/>
        </w:rPr>
        <w:t xml:space="preserve"> sera fait application des articles R. 2143-13 et R. 2143-15 du Code de la </w:t>
      </w:r>
      <w:proofErr w:type="spellStart"/>
      <w:r w:rsidRPr="009A4D24">
        <w:rPr>
          <w:lang w:val="en-US"/>
        </w:rPr>
        <w:t>commande</w:t>
      </w:r>
      <w:proofErr w:type="spellEnd"/>
      <w:r w:rsidRPr="009A4D24">
        <w:rPr>
          <w:lang w:val="en-US"/>
        </w:rPr>
        <w:t xml:space="preserve"> </w:t>
      </w:r>
      <w:proofErr w:type="spellStart"/>
      <w:r w:rsidRPr="009A4D24">
        <w:rPr>
          <w:lang w:val="en-US"/>
        </w:rPr>
        <w:t>publique</w:t>
      </w:r>
      <w:proofErr w:type="spellEnd"/>
      <w:r w:rsidRPr="009A4D24">
        <w:rPr>
          <w:lang w:val="en-US"/>
        </w:rPr>
        <w:t>.</w:t>
      </w:r>
    </w:p>
    <w:p w:rsidR="00095A08" w:rsidRPr="00663869" w:rsidRDefault="00095A08" w:rsidP="00095A08">
      <w:pPr>
        <w:rPr>
          <w:lang w:val="en-US"/>
        </w:rPr>
      </w:pPr>
    </w:p>
    <w:p w:rsidR="00095A08" w:rsidRDefault="00095A08" w:rsidP="00095A08">
      <w:pPr>
        <w:rPr>
          <w:lang w:val="en-US"/>
        </w:rPr>
      </w:pPr>
      <w:proofErr w:type="spellStart"/>
      <w:r w:rsidRPr="009A4D24">
        <w:rPr>
          <w:lang w:val="en-US"/>
        </w:rPr>
        <w:t>Lors</w:t>
      </w:r>
      <w:proofErr w:type="spellEnd"/>
      <w:r w:rsidRPr="009A4D24">
        <w:rPr>
          <w:lang w:val="en-US"/>
        </w:rPr>
        <w:t xml:space="preserve"> de la conclusion du </w:t>
      </w:r>
      <w:proofErr w:type="spellStart"/>
      <w:r w:rsidRPr="009A4D24">
        <w:rPr>
          <w:lang w:val="en-US"/>
        </w:rPr>
        <w:t>marché</w:t>
      </w:r>
      <w:proofErr w:type="spellEnd"/>
      <w:r w:rsidRPr="009A4D24">
        <w:rPr>
          <w:lang w:val="en-US"/>
        </w:rPr>
        <w:t xml:space="preserve"> </w:t>
      </w:r>
      <w:proofErr w:type="gramStart"/>
      <w:r w:rsidRPr="009A4D24">
        <w:rPr>
          <w:lang w:val="en-US"/>
        </w:rPr>
        <w:t>et</w:t>
      </w:r>
      <w:proofErr w:type="gramEnd"/>
      <w:r w:rsidRPr="009A4D24">
        <w:rPr>
          <w:lang w:val="en-US"/>
        </w:rPr>
        <w:t xml:space="preserve"> </w:t>
      </w:r>
      <w:proofErr w:type="spellStart"/>
      <w:r w:rsidRPr="009A4D24">
        <w:rPr>
          <w:lang w:val="en-US"/>
        </w:rPr>
        <w:t>tous</w:t>
      </w:r>
      <w:proofErr w:type="spellEnd"/>
      <w:r w:rsidRPr="009A4D24">
        <w:rPr>
          <w:lang w:val="en-US"/>
        </w:rPr>
        <w:t xml:space="preserve"> les 6 </w:t>
      </w:r>
      <w:proofErr w:type="spellStart"/>
      <w:r w:rsidRPr="009A4D24">
        <w:rPr>
          <w:lang w:val="en-US"/>
        </w:rPr>
        <w:t>mois</w:t>
      </w:r>
      <w:proofErr w:type="spellEnd"/>
      <w:r w:rsidRPr="009A4D24">
        <w:rPr>
          <w:lang w:val="en-US"/>
        </w:rPr>
        <w:t xml:space="preserve"> </w:t>
      </w:r>
      <w:proofErr w:type="spellStart"/>
      <w:r w:rsidRPr="009A4D24">
        <w:rPr>
          <w:lang w:val="en-US"/>
        </w:rPr>
        <w:t>jusqu'à</w:t>
      </w:r>
      <w:proofErr w:type="spellEnd"/>
      <w:r w:rsidRPr="009A4D24">
        <w:rPr>
          <w:lang w:val="en-US"/>
        </w:rPr>
        <w:t xml:space="preserve"> la fin de </w:t>
      </w:r>
      <w:proofErr w:type="spellStart"/>
      <w:r w:rsidRPr="009A4D24">
        <w:rPr>
          <w:lang w:val="en-US"/>
        </w:rPr>
        <w:t>celui</w:t>
      </w:r>
      <w:proofErr w:type="spellEnd"/>
      <w:r w:rsidRPr="009A4D24">
        <w:rPr>
          <w:lang w:val="en-US"/>
        </w:rPr>
        <w:t xml:space="preserve">-ci, </w:t>
      </w:r>
      <w:proofErr w:type="spellStart"/>
      <w:r w:rsidRPr="009A4D24">
        <w:rPr>
          <w:lang w:val="en-US"/>
        </w:rPr>
        <w:t>il</w:t>
      </w:r>
      <w:proofErr w:type="spellEnd"/>
      <w:r w:rsidRPr="009A4D24">
        <w:rPr>
          <w:lang w:val="en-US"/>
        </w:rPr>
        <w:t xml:space="preserve"> sera </w:t>
      </w:r>
      <w:proofErr w:type="spellStart"/>
      <w:r w:rsidRPr="009A4D24">
        <w:rPr>
          <w:lang w:val="en-US"/>
        </w:rPr>
        <w:t>demandé</w:t>
      </w:r>
      <w:proofErr w:type="spellEnd"/>
      <w:r w:rsidRPr="009A4D24">
        <w:rPr>
          <w:lang w:val="en-US"/>
        </w:rPr>
        <w:t xml:space="preserve"> au </w:t>
      </w:r>
      <w:proofErr w:type="spellStart"/>
      <w:r w:rsidRPr="009A4D24">
        <w:rPr>
          <w:lang w:val="en-US"/>
        </w:rPr>
        <w:t>titulaire</w:t>
      </w:r>
      <w:proofErr w:type="spellEnd"/>
      <w:r w:rsidRPr="009A4D24">
        <w:rPr>
          <w:lang w:val="en-US"/>
        </w:rPr>
        <w:t xml:space="preserve"> du </w:t>
      </w:r>
      <w:proofErr w:type="spellStart"/>
      <w:r w:rsidRPr="009A4D24">
        <w:rPr>
          <w:lang w:val="en-US"/>
        </w:rPr>
        <w:t>marché</w:t>
      </w:r>
      <w:proofErr w:type="spellEnd"/>
      <w:r w:rsidRPr="009A4D24">
        <w:rPr>
          <w:lang w:val="en-US"/>
        </w:rPr>
        <w:t xml:space="preserve"> de </w:t>
      </w:r>
      <w:proofErr w:type="spellStart"/>
      <w:r w:rsidRPr="009A4D24">
        <w:rPr>
          <w:lang w:val="en-US"/>
        </w:rPr>
        <w:t>fournir</w:t>
      </w:r>
      <w:proofErr w:type="spellEnd"/>
      <w:r w:rsidRPr="009A4D24">
        <w:rPr>
          <w:lang w:val="en-US"/>
        </w:rPr>
        <w:t xml:space="preserve"> </w:t>
      </w:r>
      <w:proofErr w:type="spellStart"/>
      <w:r w:rsidRPr="009A4D24">
        <w:rPr>
          <w:lang w:val="en-US"/>
        </w:rPr>
        <w:t>une</w:t>
      </w:r>
      <w:proofErr w:type="spellEnd"/>
      <w:r w:rsidRPr="009A4D24">
        <w:rPr>
          <w:lang w:val="en-US"/>
        </w:rPr>
        <w:t xml:space="preserve"> attestation de vigilance </w:t>
      </w:r>
      <w:proofErr w:type="spellStart"/>
      <w:r w:rsidRPr="009A4D24">
        <w:rPr>
          <w:lang w:val="en-US"/>
        </w:rPr>
        <w:t>afin</w:t>
      </w:r>
      <w:proofErr w:type="spellEnd"/>
      <w:r w:rsidRPr="009A4D24">
        <w:rPr>
          <w:lang w:val="en-US"/>
        </w:rPr>
        <w:t xml:space="preserve"> de </w:t>
      </w:r>
      <w:proofErr w:type="spellStart"/>
      <w:r w:rsidRPr="009A4D24">
        <w:rPr>
          <w:lang w:val="en-US"/>
        </w:rPr>
        <w:t>prouver</w:t>
      </w:r>
      <w:proofErr w:type="spellEnd"/>
      <w:r w:rsidRPr="009A4D24">
        <w:rPr>
          <w:lang w:val="en-US"/>
        </w:rPr>
        <w:t xml:space="preserve"> </w:t>
      </w:r>
      <w:proofErr w:type="spellStart"/>
      <w:r w:rsidRPr="009A4D24">
        <w:rPr>
          <w:lang w:val="en-US"/>
        </w:rPr>
        <w:t>qu'il</w:t>
      </w:r>
      <w:proofErr w:type="spellEnd"/>
      <w:r w:rsidRPr="009A4D24">
        <w:rPr>
          <w:lang w:val="en-US"/>
        </w:rPr>
        <w:t xml:space="preserve"> </w:t>
      </w:r>
      <w:proofErr w:type="spellStart"/>
      <w:r w:rsidRPr="009A4D24">
        <w:rPr>
          <w:lang w:val="en-US"/>
        </w:rPr>
        <w:t>respecte</w:t>
      </w:r>
      <w:proofErr w:type="spellEnd"/>
      <w:r w:rsidRPr="009A4D24">
        <w:rPr>
          <w:lang w:val="en-US"/>
        </w:rPr>
        <w:t xml:space="preserve"> les </w:t>
      </w:r>
      <w:proofErr w:type="spellStart"/>
      <w:r w:rsidRPr="009A4D24">
        <w:rPr>
          <w:lang w:val="en-US"/>
        </w:rPr>
        <w:t>règles</w:t>
      </w:r>
      <w:proofErr w:type="spellEnd"/>
      <w:r w:rsidRPr="009A4D24">
        <w:rPr>
          <w:lang w:val="en-US"/>
        </w:rPr>
        <w:t xml:space="preserve"> </w:t>
      </w:r>
      <w:proofErr w:type="spellStart"/>
      <w:r w:rsidRPr="009A4D24">
        <w:rPr>
          <w:lang w:val="en-US"/>
        </w:rPr>
        <w:t>applicables</w:t>
      </w:r>
      <w:proofErr w:type="spellEnd"/>
      <w:r w:rsidRPr="009A4D24">
        <w:rPr>
          <w:lang w:val="en-US"/>
        </w:rPr>
        <w:t xml:space="preserve"> en </w:t>
      </w:r>
      <w:proofErr w:type="spellStart"/>
      <w:r w:rsidRPr="009A4D24">
        <w:rPr>
          <w:lang w:val="en-US"/>
        </w:rPr>
        <w:t>matière</w:t>
      </w:r>
      <w:proofErr w:type="spellEnd"/>
      <w:r w:rsidRPr="009A4D24">
        <w:rPr>
          <w:lang w:val="en-US"/>
        </w:rPr>
        <w:t xml:space="preserve"> de </w:t>
      </w:r>
      <w:proofErr w:type="spellStart"/>
      <w:r w:rsidRPr="009A4D24">
        <w:rPr>
          <w:lang w:val="en-US"/>
        </w:rPr>
        <w:t>lutte</w:t>
      </w:r>
      <w:proofErr w:type="spellEnd"/>
      <w:r w:rsidRPr="009A4D24">
        <w:rPr>
          <w:lang w:val="en-US"/>
        </w:rPr>
        <w:t xml:space="preserve"> </w:t>
      </w:r>
      <w:proofErr w:type="spellStart"/>
      <w:r w:rsidRPr="009A4D24">
        <w:rPr>
          <w:lang w:val="en-US"/>
        </w:rPr>
        <w:t>contre</w:t>
      </w:r>
      <w:proofErr w:type="spellEnd"/>
      <w:r w:rsidRPr="009A4D24">
        <w:rPr>
          <w:lang w:val="en-US"/>
        </w:rPr>
        <w:t xml:space="preserve"> le travail </w:t>
      </w:r>
      <w:proofErr w:type="spellStart"/>
      <w:r w:rsidRPr="009A4D24">
        <w:rPr>
          <w:lang w:val="en-US"/>
        </w:rPr>
        <w:t>dissimulé</w:t>
      </w:r>
      <w:proofErr w:type="spellEnd"/>
      <w:r w:rsidRPr="009A4D24">
        <w:rPr>
          <w:lang w:val="en-US"/>
        </w:rPr>
        <w:t>.</w:t>
      </w:r>
      <w:bookmarkEnd w:id="47"/>
      <w:r w:rsidRPr="00502535">
        <w:rPr>
          <w:lang w:val="en-US"/>
        </w:rPr>
        <w:t xml:space="preserve"> </w:t>
      </w:r>
    </w:p>
    <w:p w:rsidR="00B5607F" w:rsidRDefault="00B5607F" w:rsidP="00095A08">
      <w:pPr>
        <w:rPr>
          <w:lang w:val="en-US"/>
        </w:rPr>
      </w:pPr>
    </w:p>
    <w:p w:rsidR="00B5607F" w:rsidRPr="00663869" w:rsidRDefault="00B5607F" w:rsidP="00095A08">
      <w:pPr>
        <w:rPr>
          <w:lang w:val="en-US"/>
        </w:rPr>
      </w:pPr>
      <w:r>
        <w:rPr>
          <w:lang w:val="en-US"/>
        </w:rPr>
        <w:br w:type="page"/>
      </w:r>
    </w:p>
    <w:p w:rsidR="00095A08" w:rsidRPr="003C43E3" w:rsidRDefault="00095A08" w:rsidP="00095A08">
      <w:pPr>
        <w:pStyle w:val="Titre2"/>
      </w:pPr>
      <w:bookmarkStart w:id="48" w:name="_Toc192524792"/>
      <w:bookmarkStart w:id="49" w:name="_Toc256000023"/>
      <w:r w:rsidRPr="003C43E3">
        <w:lastRenderedPageBreak/>
        <w:t>Litiges et différends</w:t>
      </w:r>
      <w:bookmarkEnd w:id="48"/>
      <w:bookmarkEnd w:id="49"/>
      <w:r w:rsidRPr="003C43E3">
        <w:t xml:space="preserve"> </w:t>
      </w:r>
    </w:p>
    <w:p w:rsidR="00095A08" w:rsidRDefault="00095A08" w:rsidP="00095A08">
      <w:r w:rsidRPr="00743EB7">
        <w:t>En cas de litige, les coordonnées du service auprès duquel des renseignements peuvent être obtenus concernant l’introduction des recours et de l’instance chargée des procédures de recours sont les suivantes :</w:t>
      </w:r>
    </w:p>
    <w:p w:rsidR="00095A08" w:rsidRDefault="00095A08" w:rsidP="00095A08">
      <w:r w:rsidRPr="00743EB7">
        <w:t>Tribunal administratif de Nantes</w:t>
      </w:r>
    </w:p>
    <w:p w:rsidR="00095A08" w:rsidRDefault="00095A08" w:rsidP="00095A08">
      <w:r w:rsidRPr="00743EB7">
        <w:t>Tél. : 02 55 10 10 02</w:t>
      </w:r>
    </w:p>
    <w:p w:rsidR="00095A08" w:rsidRDefault="00095A08" w:rsidP="00095A08">
      <w:r w:rsidRPr="00743EB7">
        <w:t>Fax : 02 55 10 10 03</w:t>
      </w:r>
    </w:p>
    <w:p w:rsidR="00095A08" w:rsidRDefault="00095A08" w:rsidP="00095A08">
      <w:r w:rsidRPr="00743EB7">
        <w:t>Email : greffe.ta-nantes@juradm.fr</w:t>
      </w:r>
    </w:p>
    <w:p w:rsidR="00095A08" w:rsidRDefault="00095A08" w:rsidP="00095A08">
      <w:bookmarkStart w:id="50" w:name="_GoBack"/>
      <w:bookmarkEnd w:id="50"/>
    </w:p>
    <w:p w:rsidR="00095A08" w:rsidRDefault="00095A08" w:rsidP="00095A08">
      <w:r w:rsidRPr="00743EB7">
        <w:t>Les coordonnées de l’instance chargée des procédures de médiation sont les suivantes:</w:t>
      </w:r>
    </w:p>
    <w:p w:rsidR="00095A08" w:rsidRDefault="00095A08" w:rsidP="00095A08">
      <w:r w:rsidRPr="00743EB7">
        <w:t>CCIRA de Nantes</w:t>
      </w:r>
    </w:p>
    <w:p w:rsidR="00095A08" w:rsidRDefault="00095A08" w:rsidP="00095A08">
      <w:r w:rsidRPr="00743EB7">
        <w:t>Tél. : 02 53 46 79 83</w:t>
      </w:r>
    </w:p>
    <w:p w:rsidR="00095A08" w:rsidRDefault="00095A08" w:rsidP="00095A08">
      <w:r w:rsidRPr="00743EB7">
        <w:t>Fax : 02 53 46 79 79</w:t>
      </w:r>
    </w:p>
    <w:p w:rsidR="00095A08" w:rsidRDefault="00095A08" w:rsidP="00095A08">
      <w:r w:rsidRPr="00743EB7">
        <w:t>Email : paysdl.ccira@dreets.gouv.fr</w:t>
      </w:r>
    </w:p>
    <w:p w:rsidR="00095A08" w:rsidRDefault="00095A08" w:rsidP="00095A08"/>
    <w:p w:rsidR="00095A08" w:rsidRPr="00743EB7" w:rsidRDefault="00095A08" w:rsidP="00095A08">
      <w:r w:rsidRPr="003763DB">
        <w:t xml:space="preserve">Le tribunal administratif peut également être saisi par l'application </w:t>
      </w:r>
      <w:proofErr w:type="spellStart"/>
      <w:r w:rsidRPr="003763DB">
        <w:t>Télérecours</w:t>
      </w:r>
      <w:proofErr w:type="spellEnd"/>
      <w:r w:rsidRPr="003763DB">
        <w:t xml:space="preserve"> Citoyens accessible via le site internet www.telerecours.fr.</w:t>
      </w:r>
    </w:p>
    <w:p w:rsidR="00095A08" w:rsidRDefault="00095A08" w:rsidP="00095A08">
      <w:pPr>
        <w:rPr>
          <w:highlight w:val="yellow"/>
        </w:rPr>
      </w:pPr>
    </w:p>
    <w:p w:rsidR="00B5607F" w:rsidRDefault="00B5607F" w:rsidP="00095A08">
      <w:pPr>
        <w:rPr>
          <w:highlight w:val="yellow"/>
        </w:rPr>
      </w:pPr>
    </w:p>
    <w:p w:rsidR="00B5607F" w:rsidRPr="00743EB7" w:rsidRDefault="00B5607F" w:rsidP="00095A08">
      <w:pPr>
        <w:rPr>
          <w:highlight w:val="yellow"/>
        </w:rPr>
        <w:sectPr w:rsidR="00B5607F" w:rsidRPr="00743EB7" w:rsidSect="00095A08">
          <w:headerReference w:type="default" r:id="rId22"/>
          <w:footerReference w:type="default" r:id="rId23"/>
          <w:pgSz w:w="11906" w:h="16838" w:code="9"/>
          <w:pgMar w:top="818" w:right="1078" w:bottom="720" w:left="1258" w:header="851" w:footer="851" w:gutter="0"/>
          <w:cols w:space="720"/>
          <w:titlePg/>
          <w:docGrid w:linePitch="360"/>
        </w:sectPr>
      </w:pPr>
    </w:p>
    <w:p w:rsidR="00095A08" w:rsidRPr="00EC072E" w:rsidRDefault="00095A08" w:rsidP="00095A08">
      <w:pPr>
        <w:pStyle w:val="Titre1"/>
        <w:rPr>
          <w:lang w:val="fr-FR"/>
        </w:rPr>
      </w:pPr>
      <w:bookmarkStart w:id="51" w:name="_Toc382216217"/>
      <w:bookmarkStart w:id="52" w:name="_Toc443998989"/>
      <w:bookmarkStart w:id="53" w:name="_Toc192524793"/>
      <w:bookmarkStart w:id="54" w:name="_Toc256000024"/>
      <w:r w:rsidRPr="00EC072E">
        <w:rPr>
          <w:lang w:val="fr-FR"/>
        </w:rPr>
        <w:lastRenderedPageBreak/>
        <w:t>ATTESTATION DE VISITE</w:t>
      </w:r>
      <w:bookmarkEnd w:id="51"/>
      <w:bookmarkEnd w:id="52"/>
      <w:bookmarkEnd w:id="53"/>
      <w:bookmarkEnd w:id="54"/>
    </w:p>
    <w:p w:rsidR="00095A08" w:rsidRPr="00EC072E" w:rsidRDefault="00095A08" w:rsidP="00095A08">
      <w:pPr>
        <w:rPr>
          <w:rFonts w:cs="Arial"/>
          <w:lang w:val="fr-FR"/>
        </w:rPr>
      </w:pPr>
    </w:p>
    <w:p w:rsidR="00095A08" w:rsidRPr="00EC072E" w:rsidRDefault="00095A08" w:rsidP="00095A08">
      <w:pPr>
        <w:rPr>
          <w:rFonts w:cs="Arial"/>
          <w:b/>
          <w:bCs/>
          <w:lang w:val="fr-FR"/>
        </w:rPr>
      </w:pPr>
      <w:r w:rsidRPr="00EC072E">
        <w:rPr>
          <w:rFonts w:cs="Arial"/>
          <w:b/>
          <w:bCs/>
          <w:lang w:val="fr-FR"/>
        </w:rPr>
        <w:t xml:space="preserve">Dossier : </w:t>
      </w:r>
      <w:r w:rsidRPr="00EC072E">
        <w:rPr>
          <w:b/>
          <w:bCs/>
          <w:color w:val="000000"/>
          <w:sz w:val="18"/>
          <w:szCs w:val="18"/>
          <w:lang w:val="fr-FR"/>
        </w:rPr>
        <w:t>TRVX25-016</w:t>
      </w:r>
    </w:p>
    <w:p w:rsidR="00095A08" w:rsidRPr="00EC072E" w:rsidRDefault="00095A08" w:rsidP="00095A08">
      <w:pPr>
        <w:rPr>
          <w:rFonts w:cs="Arial"/>
          <w:lang w:val="fr-FR"/>
        </w:rPr>
      </w:pPr>
    </w:p>
    <w:p w:rsidR="00095A08" w:rsidRPr="00EC072E" w:rsidRDefault="00095A08" w:rsidP="00095A08">
      <w:pPr>
        <w:rPr>
          <w:rFonts w:cs="Arial"/>
          <w:lang w:val="fr-FR"/>
        </w:rPr>
      </w:pPr>
      <w:r w:rsidRPr="00EC072E">
        <w:rPr>
          <w:rFonts w:cs="Arial"/>
          <w:lang w:val="fr-FR"/>
        </w:rPr>
        <w:t xml:space="preserve">Objet : </w:t>
      </w:r>
      <w:r w:rsidRPr="00EC072E">
        <w:rPr>
          <w:rFonts w:cs="Arial"/>
          <w:color w:val="000000"/>
          <w:lang w:val="fr-FR"/>
        </w:rPr>
        <w:t>Mise en place d’un groupe électrogène au Foyer L'Artimon de l'EPSM de la Sarthe</w:t>
      </w:r>
    </w:p>
    <w:p w:rsidR="00095A08" w:rsidRPr="00EC072E" w:rsidRDefault="00095A08" w:rsidP="00095A08">
      <w:pPr>
        <w:rPr>
          <w:rFonts w:cs="Arial"/>
          <w:lang w:val="fr-FR"/>
        </w:rPr>
      </w:pPr>
    </w:p>
    <w:p w:rsidR="00095A08" w:rsidRPr="00EC072E" w:rsidRDefault="00095A08" w:rsidP="00095A08">
      <w:pPr>
        <w:rPr>
          <w:rFonts w:cs="Arial"/>
          <w:b/>
          <w:lang w:val="fr-FR"/>
        </w:rPr>
      </w:pPr>
      <w:r w:rsidRPr="00EC072E">
        <w:rPr>
          <w:rFonts w:cs="Arial"/>
          <w:b/>
          <w:lang w:val="fr-FR"/>
        </w:rPr>
        <w:t xml:space="preserve">Procédure : </w:t>
      </w:r>
      <w:r w:rsidRPr="00EC072E">
        <w:rPr>
          <w:rFonts w:cs="Arial"/>
          <w:b/>
          <w:iCs/>
          <w:color w:val="000000"/>
          <w:lang w:val="fr-FR"/>
        </w:rPr>
        <w:t>Procédure adaptée</w:t>
      </w:r>
    </w:p>
    <w:p w:rsidR="00095A08" w:rsidRPr="00EC072E" w:rsidRDefault="00095A08" w:rsidP="00095A08">
      <w:pPr>
        <w:rPr>
          <w:rFonts w:cs="Arial"/>
          <w:lang w:val="fr-FR"/>
        </w:rPr>
      </w:pPr>
    </w:p>
    <w:p w:rsidR="00095A08" w:rsidRPr="00EC072E" w:rsidRDefault="00095A08" w:rsidP="00095A08">
      <w:pPr>
        <w:rPr>
          <w:rFonts w:cs="Arial"/>
          <w:lang w:val="fr-FR"/>
        </w:rPr>
      </w:pPr>
    </w:p>
    <w:p w:rsidR="00095A08" w:rsidRPr="00EC072E" w:rsidRDefault="00095A08" w:rsidP="00095A08">
      <w:pPr>
        <w:rPr>
          <w:rFonts w:cs="Arial"/>
          <w:lang w:val="fr-FR"/>
        </w:rPr>
      </w:pPr>
    </w:p>
    <w:p w:rsidR="00095A08" w:rsidRPr="00EC072E" w:rsidRDefault="00095A08" w:rsidP="00095A08">
      <w:pPr>
        <w:rPr>
          <w:rFonts w:cs="Arial"/>
          <w:lang w:val="fr-FR"/>
        </w:rPr>
      </w:pPr>
      <w:r w:rsidRPr="00EC072E">
        <w:rPr>
          <w:rFonts w:cs="Arial"/>
          <w:lang w:val="fr-FR"/>
        </w:rPr>
        <w:t>Je soussigné : .....................................................................................................................................</w:t>
      </w:r>
    </w:p>
    <w:p w:rsidR="00095A08" w:rsidRPr="00EC072E" w:rsidRDefault="00095A08" w:rsidP="00095A08">
      <w:pPr>
        <w:rPr>
          <w:rFonts w:cs="Arial"/>
          <w:lang w:val="fr-FR"/>
        </w:rPr>
      </w:pPr>
    </w:p>
    <w:p w:rsidR="00095A08" w:rsidRPr="00EC072E" w:rsidRDefault="00095A08" w:rsidP="00095A08">
      <w:pPr>
        <w:rPr>
          <w:szCs w:val="20"/>
          <w:lang w:val="fr-FR"/>
        </w:rPr>
      </w:pPr>
      <w:proofErr w:type="gramStart"/>
      <w:r w:rsidRPr="00EC072E">
        <w:rPr>
          <w:rFonts w:cs="Arial"/>
          <w:lang w:val="fr-FR"/>
        </w:rPr>
        <w:t>représentant</w:t>
      </w:r>
      <w:proofErr w:type="gramEnd"/>
      <w:r w:rsidRPr="00EC072E">
        <w:rPr>
          <w:rFonts w:cs="Arial"/>
          <w:lang w:val="fr-FR"/>
        </w:rPr>
        <w:t xml:space="preserve"> </w:t>
      </w:r>
      <w:r w:rsidRPr="00436FE7">
        <w:rPr>
          <w:color w:val="000000"/>
          <w:szCs w:val="20"/>
          <w:lang w:val="fr-FR"/>
        </w:rPr>
        <w:t>Établissement Public de Santé Mentale de la Sarthe (EPSM)</w:t>
      </w:r>
    </w:p>
    <w:p w:rsidR="00095A08" w:rsidRPr="00EC072E" w:rsidRDefault="00095A08" w:rsidP="00095A08">
      <w:pPr>
        <w:rPr>
          <w:rFonts w:cs="Arial"/>
          <w:lang w:val="fr-FR"/>
        </w:rPr>
      </w:pPr>
    </w:p>
    <w:p w:rsidR="00095A08" w:rsidRPr="00EC072E" w:rsidRDefault="00095A08" w:rsidP="00095A08">
      <w:pPr>
        <w:rPr>
          <w:rFonts w:cs="Arial"/>
          <w:lang w:val="fr-FR"/>
        </w:rPr>
      </w:pPr>
      <w:proofErr w:type="gramStart"/>
      <w:r w:rsidRPr="00EC072E">
        <w:rPr>
          <w:rFonts w:cs="Arial"/>
          <w:lang w:val="fr-FR"/>
        </w:rPr>
        <w:t>atteste</w:t>
      </w:r>
      <w:proofErr w:type="gramEnd"/>
      <w:r w:rsidRPr="00EC072E">
        <w:rPr>
          <w:rFonts w:cs="Arial"/>
          <w:lang w:val="fr-FR"/>
        </w:rPr>
        <w:t xml:space="preserve"> que : ......................................................................................................................................</w:t>
      </w:r>
    </w:p>
    <w:p w:rsidR="00095A08" w:rsidRPr="00EC072E" w:rsidRDefault="00095A08" w:rsidP="00095A08">
      <w:pPr>
        <w:rPr>
          <w:rFonts w:cs="Arial"/>
          <w:lang w:val="fr-FR"/>
        </w:rPr>
      </w:pPr>
    </w:p>
    <w:p w:rsidR="00095A08" w:rsidRPr="00EC072E" w:rsidRDefault="00095A08" w:rsidP="00095A08">
      <w:pPr>
        <w:rPr>
          <w:rFonts w:cs="Arial"/>
          <w:lang w:val="fr-FR"/>
        </w:rPr>
      </w:pPr>
      <w:proofErr w:type="gramStart"/>
      <w:r w:rsidRPr="00EC072E">
        <w:rPr>
          <w:rFonts w:cs="Arial"/>
          <w:lang w:val="fr-FR"/>
        </w:rPr>
        <w:t>représentant</w:t>
      </w:r>
      <w:proofErr w:type="gramEnd"/>
      <w:r w:rsidRPr="00EC072E">
        <w:rPr>
          <w:rFonts w:cs="Arial"/>
          <w:lang w:val="fr-FR"/>
        </w:rPr>
        <w:t xml:space="preserve"> le soumissionnaire :</w:t>
      </w:r>
    </w:p>
    <w:p w:rsidR="00095A08" w:rsidRPr="00EC072E" w:rsidRDefault="00095A08" w:rsidP="00095A08">
      <w:pPr>
        <w:rPr>
          <w:rFonts w:cs="Arial"/>
          <w:lang w:val="fr-FR"/>
        </w:rPr>
      </w:pPr>
    </w:p>
    <w:p w:rsidR="00095A08" w:rsidRPr="00EC072E" w:rsidRDefault="00095A08" w:rsidP="00095A08">
      <w:pPr>
        <w:rPr>
          <w:rFonts w:cs="Arial"/>
          <w:lang w:val="fr-FR"/>
        </w:rPr>
      </w:pPr>
      <w:r w:rsidRPr="00EC072E">
        <w:rPr>
          <w:rFonts w:cs="Arial"/>
          <w:lang w:val="fr-FR"/>
        </w:rPr>
        <w:t>...................................................................................................................................................</w:t>
      </w:r>
    </w:p>
    <w:p w:rsidR="00095A08" w:rsidRPr="00EC072E" w:rsidRDefault="00095A08" w:rsidP="00095A08">
      <w:pPr>
        <w:rPr>
          <w:rFonts w:cs="Arial"/>
          <w:lang w:val="fr-FR"/>
        </w:rPr>
      </w:pPr>
    </w:p>
    <w:p w:rsidR="00095A08" w:rsidRPr="00EC072E" w:rsidRDefault="00095A08" w:rsidP="00095A08">
      <w:pPr>
        <w:rPr>
          <w:rFonts w:cs="Arial"/>
          <w:lang w:val="fr-FR"/>
        </w:rPr>
      </w:pPr>
      <w:r w:rsidRPr="00EC072E">
        <w:rPr>
          <w:rFonts w:cs="Arial"/>
          <w:lang w:val="fr-FR"/>
        </w:rPr>
        <w:t>...................................................................................................................................................</w:t>
      </w:r>
    </w:p>
    <w:p w:rsidR="00095A08" w:rsidRPr="00EC072E" w:rsidRDefault="00095A08" w:rsidP="00095A08">
      <w:pPr>
        <w:rPr>
          <w:rFonts w:cs="Arial"/>
          <w:lang w:val="fr-FR"/>
        </w:rPr>
      </w:pPr>
    </w:p>
    <w:p w:rsidR="00095A08" w:rsidRPr="00EC072E" w:rsidRDefault="00095A08" w:rsidP="00095A08">
      <w:pPr>
        <w:rPr>
          <w:rFonts w:cs="Arial"/>
          <w:lang w:val="fr-FR"/>
        </w:rPr>
      </w:pPr>
      <w:proofErr w:type="gramStart"/>
      <w:r w:rsidRPr="00EC072E">
        <w:rPr>
          <w:rFonts w:cs="Arial"/>
          <w:lang w:val="fr-FR"/>
        </w:rPr>
        <w:t>s'est</w:t>
      </w:r>
      <w:proofErr w:type="gramEnd"/>
      <w:r w:rsidRPr="00EC072E">
        <w:rPr>
          <w:rFonts w:cs="Arial"/>
          <w:lang w:val="fr-FR"/>
        </w:rPr>
        <w:t xml:space="preserve"> rendu sur le lieu, le ...................................., afin d'apprécier tous les éléments qui lui permettront de remettre son offre pour le présent marché.</w:t>
      </w:r>
    </w:p>
    <w:p w:rsidR="00095A08" w:rsidRPr="00EC072E" w:rsidRDefault="00095A08" w:rsidP="00095A08">
      <w:pPr>
        <w:rPr>
          <w:rFonts w:cs="Arial"/>
          <w:lang w:val="fr-FR"/>
        </w:rPr>
      </w:pPr>
    </w:p>
    <w:p w:rsidR="00095A08" w:rsidRPr="00EC072E" w:rsidRDefault="00095A08" w:rsidP="00095A08">
      <w:pPr>
        <w:rPr>
          <w:rFonts w:cs="Arial"/>
          <w:lang w:val="fr-FR"/>
        </w:rPr>
      </w:pPr>
    </w:p>
    <w:p w:rsidR="00095A08" w:rsidRPr="00EC072E" w:rsidRDefault="00095A08" w:rsidP="00095A08">
      <w:pPr>
        <w:rPr>
          <w:rFonts w:cs="Arial"/>
          <w:lang w:val="fr-FR"/>
        </w:rPr>
      </w:pPr>
    </w:p>
    <w:p w:rsidR="00095A08" w:rsidRPr="00EC072E" w:rsidRDefault="00095A08" w:rsidP="00095A08">
      <w:pPr>
        <w:rPr>
          <w:rFonts w:cs="Arial"/>
          <w:lang w:val="fr-FR"/>
        </w:rPr>
      </w:pPr>
      <w:r w:rsidRPr="00EC072E">
        <w:rPr>
          <w:rFonts w:cs="Arial"/>
          <w:lang w:val="fr-FR"/>
        </w:rPr>
        <w:t>Signatures :</w:t>
      </w:r>
    </w:p>
    <w:p w:rsidR="00095A08" w:rsidRPr="00EC072E" w:rsidRDefault="00095A08" w:rsidP="00095A08">
      <w:pPr>
        <w:rPr>
          <w:rFonts w:cs="Arial"/>
          <w:lang w:val="fr-FR"/>
        </w:rPr>
      </w:pPr>
    </w:p>
    <w:p w:rsidR="00095A08" w:rsidRPr="00EC072E" w:rsidRDefault="00095A08" w:rsidP="00095A08">
      <w:pPr>
        <w:rPr>
          <w:rFonts w:cs="Arial"/>
          <w:lang w:val="fr-FR"/>
        </w:rPr>
      </w:pPr>
      <w:r w:rsidRPr="00EC072E">
        <w:rPr>
          <w:rFonts w:cs="Arial"/>
          <w:lang w:val="fr-FR"/>
        </w:rPr>
        <w:t xml:space="preserve">Pour le </w:t>
      </w:r>
      <w:proofErr w:type="gramStart"/>
      <w:r w:rsidRPr="00EC072E">
        <w:rPr>
          <w:rFonts w:cs="Arial"/>
          <w:lang w:val="fr-FR"/>
        </w:rPr>
        <w:t xml:space="preserve">soumissionnaire,   </w:t>
      </w:r>
      <w:proofErr w:type="gramEnd"/>
      <w:r w:rsidRPr="00EC072E">
        <w:rPr>
          <w:rFonts w:cs="Arial"/>
          <w:lang w:val="fr-FR"/>
        </w:rPr>
        <w:t xml:space="preserve">                          Pour </w:t>
      </w:r>
      <w:r>
        <w:rPr>
          <w:rFonts w:cs="Arial"/>
          <w:lang w:val="fr-FR"/>
        </w:rPr>
        <w:t>le maître d’ouvrage</w:t>
      </w:r>
      <w:r w:rsidRPr="00EC072E">
        <w:rPr>
          <w:rFonts w:cs="Arial"/>
          <w:lang w:val="fr-FR"/>
        </w:rPr>
        <w:t>,</w:t>
      </w:r>
    </w:p>
    <w:p w:rsidR="00095A08" w:rsidRPr="00EC072E" w:rsidRDefault="00095A08" w:rsidP="00095A08">
      <w:pPr>
        <w:rPr>
          <w:rFonts w:cs="Arial"/>
          <w:lang w:val="fr-FR"/>
        </w:rPr>
      </w:pPr>
    </w:p>
    <w:p w:rsidR="00095A08" w:rsidRPr="00EC072E" w:rsidRDefault="00095A08" w:rsidP="00095A08">
      <w:pPr>
        <w:rPr>
          <w:rFonts w:cs="Arial"/>
          <w:lang w:val="fr-FR"/>
        </w:rPr>
      </w:pPr>
    </w:p>
    <w:p w:rsidR="00095A08" w:rsidRPr="00EC072E" w:rsidRDefault="00095A08" w:rsidP="00095A08">
      <w:pPr>
        <w:rPr>
          <w:rFonts w:cs="Arial"/>
          <w:lang w:val="fr-FR"/>
        </w:rPr>
      </w:pPr>
    </w:p>
    <w:p w:rsidR="00095A08" w:rsidRPr="00EC072E" w:rsidRDefault="00095A08" w:rsidP="00095A08">
      <w:pPr>
        <w:rPr>
          <w:rFonts w:cs="Arial"/>
          <w:lang w:val="fr-FR"/>
        </w:rPr>
      </w:pPr>
    </w:p>
    <w:p w:rsidR="00095A08" w:rsidRPr="00EC072E" w:rsidRDefault="00095A08" w:rsidP="00095A08">
      <w:pPr>
        <w:rPr>
          <w:rFonts w:cs="Arial"/>
          <w:lang w:val="fr-FR"/>
        </w:rPr>
      </w:pPr>
    </w:p>
    <w:p w:rsidR="00095A08" w:rsidRPr="00EC072E" w:rsidRDefault="00095A08" w:rsidP="00095A08">
      <w:pPr>
        <w:rPr>
          <w:rFonts w:cs="Arial"/>
          <w:lang w:val="fr-FR"/>
        </w:rPr>
      </w:pPr>
      <w:r w:rsidRPr="00EC072E">
        <w:rPr>
          <w:rFonts w:cs="Arial"/>
          <w:b/>
          <w:bCs/>
          <w:u w:val="single"/>
          <w:lang w:val="fr-FR"/>
        </w:rPr>
        <w:t>Cette attestation est à compléter et à joindre à l'offre.</w:t>
      </w:r>
    </w:p>
    <w:p w:rsidR="00095A08" w:rsidRPr="00EC072E" w:rsidRDefault="00095A08" w:rsidP="00095A08">
      <w:pPr>
        <w:rPr>
          <w:rFonts w:cs="Arial"/>
          <w:lang w:val="fr-FR"/>
        </w:rPr>
      </w:pPr>
    </w:p>
    <w:sectPr w:rsidR="00095A08" w:rsidRPr="00EC072E" w:rsidSect="00095A08">
      <w:pgSz w:w="11906" w:h="16838" w:code="9"/>
      <w:pgMar w:top="818" w:right="1078" w:bottom="720" w:left="1258"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8B4" w:rsidRDefault="00E118B4">
      <w:r>
        <w:separator/>
      </w:r>
    </w:p>
  </w:endnote>
  <w:endnote w:type="continuationSeparator" w:id="0">
    <w:p w:rsidR="00E118B4" w:rsidRDefault="00E11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lus Jakarta Sans">
    <w:altName w:val="Times New Roman"/>
    <w:charset w:val="00"/>
    <w:family w:val="auto"/>
    <w:pitch w:val="variable"/>
    <w:sig w:usb0="00000001" w:usb1="4000607B" w:usb2="00000000" w:usb3="00000000" w:csb0="00000193" w:csb1="00000000"/>
  </w:font>
  <w:font w:name="Helvetica">
    <w:panose1 w:val="020B05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A08" w:rsidRPr="004201DB" w:rsidRDefault="00095A08" w:rsidP="00095A08">
    <w:pPr>
      <w:pStyle w:val="Pieddepage"/>
      <w:tabs>
        <w:tab w:val="clear" w:pos="4153"/>
        <w:tab w:val="clear" w:pos="8306"/>
        <w:tab w:val="right" w:pos="8505"/>
      </w:tabs>
      <w:rPr>
        <w:sz w:val="18"/>
        <w:szCs w:val="18"/>
      </w:rPr>
    </w:pPr>
  </w:p>
  <w:p w:rsidR="00095A08" w:rsidRPr="00414430" w:rsidRDefault="00095A08" w:rsidP="00095A08">
    <w:pPr>
      <w:pStyle w:val="Pieddepage"/>
      <w:tabs>
        <w:tab w:val="clear" w:pos="4153"/>
        <w:tab w:val="clear" w:pos="8306"/>
        <w:tab w:val="left" w:pos="7655"/>
      </w:tabs>
      <w:rPr>
        <w:sz w:val="18"/>
        <w:szCs w:val="18"/>
      </w:rPr>
    </w:pPr>
    <w:r>
      <w:rPr>
        <w:sz w:val="18"/>
        <w:szCs w:val="18"/>
      </w:rPr>
      <w:t>R.</w:t>
    </w:r>
    <w:r w:rsidRPr="004201DB">
      <w:rPr>
        <w:sz w:val="18"/>
        <w:szCs w:val="18"/>
      </w:rPr>
      <w:t xml:space="preserve">C. - </w:t>
    </w:r>
    <w:r w:rsidRPr="004201DB">
      <w:rPr>
        <w:bCs/>
        <w:color w:val="000000"/>
        <w:sz w:val="18"/>
        <w:szCs w:val="18"/>
      </w:rPr>
      <w:t>TRVX25-016</w:t>
    </w:r>
    <w:r w:rsidRPr="004201DB">
      <w:rPr>
        <w:bCs/>
        <w:sz w:val="18"/>
        <w:szCs w:val="18"/>
      </w:rPr>
      <w:tab/>
    </w:r>
    <w:r w:rsidRPr="004201DB">
      <w:rPr>
        <w:bCs/>
        <w:sz w:val="18"/>
        <w:szCs w:val="18"/>
      </w:rPr>
      <w:tab/>
    </w:r>
    <w:r w:rsidRPr="004201DB">
      <w:rPr>
        <w:sz w:val="18"/>
        <w:szCs w:val="18"/>
      </w:rPr>
      <w:t xml:space="preserve">Page </w:t>
    </w:r>
    <w:r w:rsidRPr="004201DB">
      <w:rPr>
        <w:b/>
        <w:bCs/>
        <w:sz w:val="18"/>
        <w:szCs w:val="18"/>
      </w:rPr>
      <w:fldChar w:fldCharType="begin"/>
    </w:r>
    <w:r w:rsidRPr="004201DB">
      <w:rPr>
        <w:b/>
        <w:bCs/>
        <w:sz w:val="18"/>
        <w:szCs w:val="18"/>
      </w:rPr>
      <w:instrText>PAGE</w:instrText>
    </w:r>
    <w:r w:rsidRPr="004201DB">
      <w:rPr>
        <w:b/>
        <w:bCs/>
        <w:sz w:val="18"/>
        <w:szCs w:val="18"/>
      </w:rPr>
      <w:fldChar w:fldCharType="separate"/>
    </w:r>
    <w:r w:rsidR="00B74FE9">
      <w:rPr>
        <w:b/>
        <w:bCs/>
        <w:noProof/>
        <w:sz w:val="18"/>
        <w:szCs w:val="18"/>
      </w:rPr>
      <w:t>8</w:t>
    </w:r>
    <w:r w:rsidRPr="004201DB">
      <w:rPr>
        <w:b/>
        <w:bCs/>
        <w:sz w:val="18"/>
        <w:szCs w:val="18"/>
      </w:rPr>
      <w:fldChar w:fldCharType="end"/>
    </w:r>
    <w:r w:rsidRPr="004201DB">
      <w:rPr>
        <w:sz w:val="18"/>
        <w:szCs w:val="18"/>
      </w:rPr>
      <w:t xml:space="preserve"> sur </w:t>
    </w:r>
    <w:r w:rsidRPr="004201DB">
      <w:rPr>
        <w:b/>
        <w:bCs/>
        <w:sz w:val="18"/>
        <w:szCs w:val="18"/>
      </w:rPr>
      <w:fldChar w:fldCharType="begin"/>
    </w:r>
    <w:r w:rsidRPr="004201DB">
      <w:rPr>
        <w:b/>
        <w:bCs/>
        <w:sz w:val="18"/>
        <w:szCs w:val="18"/>
      </w:rPr>
      <w:instrText>NUMPAGES</w:instrText>
    </w:r>
    <w:r w:rsidRPr="004201DB">
      <w:rPr>
        <w:b/>
        <w:bCs/>
        <w:sz w:val="18"/>
        <w:szCs w:val="18"/>
      </w:rPr>
      <w:fldChar w:fldCharType="separate"/>
    </w:r>
    <w:r w:rsidR="00B74FE9">
      <w:rPr>
        <w:b/>
        <w:bCs/>
        <w:noProof/>
        <w:sz w:val="18"/>
        <w:szCs w:val="18"/>
      </w:rPr>
      <w:t>12</w:t>
    </w:r>
    <w:r w:rsidRPr="004201DB">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8B4" w:rsidRDefault="00E118B4">
      <w:r>
        <w:separator/>
      </w:r>
    </w:p>
  </w:footnote>
  <w:footnote w:type="continuationSeparator" w:id="0">
    <w:p w:rsidR="00E118B4" w:rsidRDefault="00E11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A08" w:rsidRPr="003C43E3" w:rsidRDefault="00095A08" w:rsidP="00095A08">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F90BAA"/>
    <w:multiLevelType w:val="hybridMultilevel"/>
    <w:tmpl w:val="89888AC6"/>
    <w:lvl w:ilvl="0" w:tplc="3EB044B8">
      <w:start w:val="1"/>
      <w:numFmt w:val="decimal"/>
      <w:pStyle w:val="sous-titre"/>
      <w:lvlText w:val="II.%1."/>
      <w:lvlJc w:val="left"/>
      <w:pPr>
        <w:ind w:left="720" w:hanging="360"/>
      </w:pPr>
      <w:rPr>
        <w:rFonts w:hint="default"/>
      </w:rPr>
    </w:lvl>
    <w:lvl w:ilvl="1" w:tplc="B596D7B2" w:tentative="1">
      <w:start w:val="1"/>
      <w:numFmt w:val="lowerLetter"/>
      <w:lvlText w:val="%2."/>
      <w:lvlJc w:val="left"/>
      <w:pPr>
        <w:ind w:left="1440" w:hanging="360"/>
      </w:pPr>
    </w:lvl>
    <w:lvl w:ilvl="2" w:tplc="8218371A" w:tentative="1">
      <w:start w:val="1"/>
      <w:numFmt w:val="lowerRoman"/>
      <w:lvlText w:val="%3."/>
      <w:lvlJc w:val="right"/>
      <w:pPr>
        <w:ind w:left="2160" w:hanging="180"/>
      </w:pPr>
    </w:lvl>
    <w:lvl w:ilvl="3" w:tplc="2CB0D0D4" w:tentative="1">
      <w:start w:val="1"/>
      <w:numFmt w:val="decimal"/>
      <w:lvlText w:val="%4."/>
      <w:lvlJc w:val="left"/>
      <w:pPr>
        <w:ind w:left="2880" w:hanging="360"/>
      </w:pPr>
    </w:lvl>
    <w:lvl w:ilvl="4" w:tplc="CCAC908C" w:tentative="1">
      <w:start w:val="1"/>
      <w:numFmt w:val="lowerLetter"/>
      <w:lvlText w:val="%5."/>
      <w:lvlJc w:val="left"/>
      <w:pPr>
        <w:ind w:left="3600" w:hanging="360"/>
      </w:pPr>
    </w:lvl>
    <w:lvl w:ilvl="5" w:tplc="CACC8D76" w:tentative="1">
      <w:start w:val="1"/>
      <w:numFmt w:val="lowerRoman"/>
      <w:lvlText w:val="%6."/>
      <w:lvlJc w:val="right"/>
      <w:pPr>
        <w:ind w:left="4320" w:hanging="180"/>
      </w:pPr>
    </w:lvl>
    <w:lvl w:ilvl="6" w:tplc="4DCAD3CE" w:tentative="1">
      <w:start w:val="1"/>
      <w:numFmt w:val="decimal"/>
      <w:lvlText w:val="%7."/>
      <w:lvlJc w:val="left"/>
      <w:pPr>
        <w:ind w:left="5040" w:hanging="360"/>
      </w:pPr>
    </w:lvl>
    <w:lvl w:ilvl="7" w:tplc="0AAA7624" w:tentative="1">
      <w:start w:val="1"/>
      <w:numFmt w:val="lowerLetter"/>
      <w:lvlText w:val="%8."/>
      <w:lvlJc w:val="left"/>
      <w:pPr>
        <w:ind w:left="5760" w:hanging="360"/>
      </w:pPr>
    </w:lvl>
    <w:lvl w:ilvl="8" w:tplc="CB04019A" w:tentative="1">
      <w:start w:val="1"/>
      <w:numFmt w:val="lowerRoman"/>
      <w:lvlText w:val="%9."/>
      <w:lvlJc w:val="right"/>
      <w:pPr>
        <w:ind w:left="6480" w:hanging="180"/>
      </w:pPr>
    </w:lvl>
  </w:abstractNum>
  <w:abstractNum w:abstractNumId="2" w15:restartNumberingAfterBreak="0">
    <w:nsid w:val="04A6145D"/>
    <w:multiLevelType w:val="multilevel"/>
    <w:tmpl w:val="F2AEB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4360A0"/>
    <w:multiLevelType w:val="singleLevel"/>
    <w:tmpl w:val="32925AF0"/>
    <w:lvl w:ilvl="0">
      <w:start w:val="3"/>
      <w:numFmt w:val="decimal"/>
      <w:lvlText w:val="%1."/>
      <w:lvlJc w:val="left"/>
      <w:pPr>
        <w:tabs>
          <w:tab w:val="num" w:pos="785"/>
        </w:tabs>
        <w:ind w:left="785" w:hanging="360"/>
      </w:pPr>
      <w:rPr>
        <w:rFonts w:hint="default"/>
      </w:rPr>
    </w:lvl>
  </w:abstractNum>
  <w:abstractNum w:abstractNumId="4" w15:restartNumberingAfterBreak="0">
    <w:nsid w:val="11D253EE"/>
    <w:multiLevelType w:val="hybridMultilevel"/>
    <w:tmpl w:val="3EEC6F3E"/>
    <w:lvl w:ilvl="0" w:tplc="A59490E6">
      <w:numFmt w:val="bullet"/>
      <w:lvlText w:val="-"/>
      <w:lvlJc w:val="left"/>
      <w:pPr>
        <w:ind w:left="720" w:hanging="360"/>
      </w:pPr>
      <w:rPr>
        <w:rFonts w:ascii="Tahoma" w:eastAsia="Times New Roman" w:hAnsi="Tahoma" w:cs="Tahoma" w:hint="default"/>
      </w:rPr>
    </w:lvl>
    <w:lvl w:ilvl="1" w:tplc="5F1AF4AC" w:tentative="1">
      <w:start w:val="1"/>
      <w:numFmt w:val="bullet"/>
      <w:lvlText w:val="o"/>
      <w:lvlJc w:val="left"/>
      <w:pPr>
        <w:ind w:left="1440" w:hanging="360"/>
      </w:pPr>
      <w:rPr>
        <w:rFonts w:ascii="Courier New" w:hAnsi="Courier New" w:cs="Courier New" w:hint="default"/>
      </w:rPr>
    </w:lvl>
    <w:lvl w:ilvl="2" w:tplc="FD7872FE" w:tentative="1">
      <w:start w:val="1"/>
      <w:numFmt w:val="bullet"/>
      <w:lvlText w:val=""/>
      <w:lvlJc w:val="left"/>
      <w:pPr>
        <w:ind w:left="2160" w:hanging="360"/>
      </w:pPr>
      <w:rPr>
        <w:rFonts w:ascii="Wingdings" w:hAnsi="Wingdings" w:hint="default"/>
      </w:rPr>
    </w:lvl>
    <w:lvl w:ilvl="3" w:tplc="F4F03A84" w:tentative="1">
      <w:start w:val="1"/>
      <w:numFmt w:val="bullet"/>
      <w:lvlText w:val=""/>
      <w:lvlJc w:val="left"/>
      <w:pPr>
        <w:ind w:left="2880" w:hanging="360"/>
      </w:pPr>
      <w:rPr>
        <w:rFonts w:ascii="Symbol" w:hAnsi="Symbol" w:hint="default"/>
      </w:rPr>
    </w:lvl>
    <w:lvl w:ilvl="4" w:tplc="55ECD3A2" w:tentative="1">
      <w:start w:val="1"/>
      <w:numFmt w:val="bullet"/>
      <w:lvlText w:val="o"/>
      <w:lvlJc w:val="left"/>
      <w:pPr>
        <w:ind w:left="3600" w:hanging="360"/>
      </w:pPr>
      <w:rPr>
        <w:rFonts w:ascii="Courier New" w:hAnsi="Courier New" w:cs="Courier New" w:hint="default"/>
      </w:rPr>
    </w:lvl>
    <w:lvl w:ilvl="5" w:tplc="8FAC4302" w:tentative="1">
      <w:start w:val="1"/>
      <w:numFmt w:val="bullet"/>
      <w:lvlText w:val=""/>
      <w:lvlJc w:val="left"/>
      <w:pPr>
        <w:ind w:left="4320" w:hanging="360"/>
      </w:pPr>
      <w:rPr>
        <w:rFonts w:ascii="Wingdings" w:hAnsi="Wingdings" w:hint="default"/>
      </w:rPr>
    </w:lvl>
    <w:lvl w:ilvl="6" w:tplc="23B07EC6" w:tentative="1">
      <w:start w:val="1"/>
      <w:numFmt w:val="bullet"/>
      <w:lvlText w:val=""/>
      <w:lvlJc w:val="left"/>
      <w:pPr>
        <w:ind w:left="5040" w:hanging="360"/>
      </w:pPr>
      <w:rPr>
        <w:rFonts w:ascii="Symbol" w:hAnsi="Symbol" w:hint="default"/>
      </w:rPr>
    </w:lvl>
    <w:lvl w:ilvl="7" w:tplc="EFB44A8E" w:tentative="1">
      <w:start w:val="1"/>
      <w:numFmt w:val="bullet"/>
      <w:lvlText w:val="o"/>
      <w:lvlJc w:val="left"/>
      <w:pPr>
        <w:ind w:left="5760" w:hanging="360"/>
      </w:pPr>
      <w:rPr>
        <w:rFonts w:ascii="Courier New" w:hAnsi="Courier New" w:cs="Courier New" w:hint="default"/>
      </w:rPr>
    </w:lvl>
    <w:lvl w:ilvl="8" w:tplc="83082EF4" w:tentative="1">
      <w:start w:val="1"/>
      <w:numFmt w:val="bullet"/>
      <w:lvlText w:val=""/>
      <w:lvlJc w:val="left"/>
      <w:pPr>
        <w:ind w:left="6480" w:hanging="360"/>
      </w:pPr>
      <w:rPr>
        <w:rFonts w:ascii="Wingdings" w:hAnsi="Wingdings" w:hint="default"/>
      </w:rPr>
    </w:lvl>
  </w:abstractNum>
  <w:abstractNum w:abstractNumId="5" w15:restartNumberingAfterBreak="0">
    <w:nsid w:val="16904BC6"/>
    <w:multiLevelType w:val="singleLevel"/>
    <w:tmpl w:val="420894B6"/>
    <w:lvl w:ilvl="0">
      <w:start w:val="3"/>
      <w:numFmt w:val="bullet"/>
      <w:lvlText w:val="-"/>
      <w:lvlJc w:val="left"/>
      <w:pPr>
        <w:tabs>
          <w:tab w:val="num" w:pos="786"/>
        </w:tabs>
        <w:ind w:left="786" w:hanging="360"/>
      </w:pPr>
      <w:rPr>
        <w:rFonts w:hint="default"/>
      </w:rPr>
    </w:lvl>
  </w:abstractNum>
  <w:abstractNum w:abstractNumId="6" w15:restartNumberingAfterBreak="0">
    <w:nsid w:val="1A3E5FF4"/>
    <w:multiLevelType w:val="hybridMultilevel"/>
    <w:tmpl w:val="4290F246"/>
    <w:lvl w:ilvl="0" w:tplc="4586752E">
      <w:numFmt w:val="bullet"/>
      <w:lvlText w:val="-"/>
      <w:lvlJc w:val="left"/>
      <w:pPr>
        <w:ind w:left="720" w:hanging="360"/>
      </w:pPr>
      <w:rPr>
        <w:rFonts w:ascii="Calibri" w:eastAsia="Times New Roman" w:hAnsi="Calibri" w:cs="Times New Roman" w:hint="default"/>
      </w:rPr>
    </w:lvl>
    <w:lvl w:ilvl="1" w:tplc="DCA8B444" w:tentative="1">
      <w:start w:val="1"/>
      <w:numFmt w:val="bullet"/>
      <w:lvlText w:val="o"/>
      <w:lvlJc w:val="left"/>
      <w:pPr>
        <w:ind w:left="1440" w:hanging="360"/>
      </w:pPr>
      <w:rPr>
        <w:rFonts w:ascii="Courier New" w:hAnsi="Courier New" w:cs="Courier New" w:hint="default"/>
      </w:rPr>
    </w:lvl>
    <w:lvl w:ilvl="2" w:tplc="1D664AFA" w:tentative="1">
      <w:start w:val="1"/>
      <w:numFmt w:val="bullet"/>
      <w:lvlText w:val=""/>
      <w:lvlJc w:val="left"/>
      <w:pPr>
        <w:ind w:left="2160" w:hanging="360"/>
      </w:pPr>
      <w:rPr>
        <w:rFonts w:ascii="Wingdings" w:hAnsi="Wingdings" w:hint="default"/>
      </w:rPr>
    </w:lvl>
    <w:lvl w:ilvl="3" w:tplc="D2FA5844" w:tentative="1">
      <w:start w:val="1"/>
      <w:numFmt w:val="bullet"/>
      <w:lvlText w:val=""/>
      <w:lvlJc w:val="left"/>
      <w:pPr>
        <w:ind w:left="2880" w:hanging="360"/>
      </w:pPr>
      <w:rPr>
        <w:rFonts w:ascii="Symbol" w:hAnsi="Symbol" w:hint="default"/>
      </w:rPr>
    </w:lvl>
    <w:lvl w:ilvl="4" w:tplc="ADA65418" w:tentative="1">
      <w:start w:val="1"/>
      <w:numFmt w:val="bullet"/>
      <w:lvlText w:val="o"/>
      <w:lvlJc w:val="left"/>
      <w:pPr>
        <w:ind w:left="3600" w:hanging="360"/>
      </w:pPr>
      <w:rPr>
        <w:rFonts w:ascii="Courier New" w:hAnsi="Courier New" w:cs="Courier New" w:hint="default"/>
      </w:rPr>
    </w:lvl>
    <w:lvl w:ilvl="5" w:tplc="A770065C" w:tentative="1">
      <w:start w:val="1"/>
      <w:numFmt w:val="bullet"/>
      <w:lvlText w:val=""/>
      <w:lvlJc w:val="left"/>
      <w:pPr>
        <w:ind w:left="4320" w:hanging="360"/>
      </w:pPr>
      <w:rPr>
        <w:rFonts w:ascii="Wingdings" w:hAnsi="Wingdings" w:hint="default"/>
      </w:rPr>
    </w:lvl>
    <w:lvl w:ilvl="6" w:tplc="55CE56D6" w:tentative="1">
      <w:start w:val="1"/>
      <w:numFmt w:val="bullet"/>
      <w:lvlText w:val=""/>
      <w:lvlJc w:val="left"/>
      <w:pPr>
        <w:ind w:left="5040" w:hanging="360"/>
      </w:pPr>
      <w:rPr>
        <w:rFonts w:ascii="Symbol" w:hAnsi="Symbol" w:hint="default"/>
      </w:rPr>
    </w:lvl>
    <w:lvl w:ilvl="7" w:tplc="E1FC3BC0" w:tentative="1">
      <w:start w:val="1"/>
      <w:numFmt w:val="bullet"/>
      <w:lvlText w:val="o"/>
      <w:lvlJc w:val="left"/>
      <w:pPr>
        <w:ind w:left="5760" w:hanging="360"/>
      </w:pPr>
      <w:rPr>
        <w:rFonts w:ascii="Courier New" w:hAnsi="Courier New" w:cs="Courier New" w:hint="default"/>
      </w:rPr>
    </w:lvl>
    <w:lvl w:ilvl="8" w:tplc="9940C516" w:tentative="1">
      <w:start w:val="1"/>
      <w:numFmt w:val="bullet"/>
      <w:lvlText w:val=""/>
      <w:lvlJc w:val="left"/>
      <w:pPr>
        <w:ind w:left="6480" w:hanging="360"/>
      </w:pPr>
      <w:rPr>
        <w:rFonts w:ascii="Wingdings" w:hAnsi="Wingdings" w:hint="default"/>
      </w:rPr>
    </w:lvl>
  </w:abstractNum>
  <w:abstractNum w:abstractNumId="7" w15:restartNumberingAfterBreak="0">
    <w:nsid w:val="1E0971B9"/>
    <w:multiLevelType w:val="hybridMultilevel"/>
    <w:tmpl w:val="CA4EC9C8"/>
    <w:lvl w:ilvl="0" w:tplc="4D564100">
      <w:start w:val="1"/>
      <w:numFmt w:val="decimal"/>
      <w:pStyle w:val="Titre1"/>
      <w:lvlText w:val="ANNEXE %1: "/>
      <w:lvlJc w:val="left"/>
      <w:pPr>
        <w:ind w:left="360" w:hanging="360"/>
      </w:pPr>
      <w:rPr>
        <w:rFonts w:ascii="Plus Jakarta Sans" w:hAnsi="Plus Jakarta Sans" w:hint="default"/>
        <w:b/>
        <w:i w:val="0"/>
        <w:caps/>
        <w:color w:val="40526C"/>
        <w:sz w:val="24"/>
        <w:szCs w:val="24"/>
        <w:u w:val="none"/>
      </w:rPr>
    </w:lvl>
    <w:lvl w:ilvl="1" w:tplc="15664E5E" w:tentative="1">
      <w:start w:val="1"/>
      <w:numFmt w:val="lowerLetter"/>
      <w:lvlText w:val="%2."/>
      <w:lvlJc w:val="left"/>
      <w:pPr>
        <w:ind w:left="1440" w:hanging="360"/>
      </w:pPr>
    </w:lvl>
    <w:lvl w:ilvl="2" w:tplc="F108657E" w:tentative="1">
      <w:start w:val="1"/>
      <w:numFmt w:val="lowerRoman"/>
      <w:lvlText w:val="%3."/>
      <w:lvlJc w:val="right"/>
      <w:pPr>
        <w:ind w:left="2160" w:hanging="180"/>
      </w:pPr>
    </w:lvl>
    <w:lvl w:ilvl="3" w:tplc="227E8688" w:tentative="1">
      <w:start w:val="1"/>
      <w:numFmt w:val="decimal"/>
      <w:lvlText w:val="%4."/>
      <w:lvlJc w:val="left"/>
      <w:pPr>
        <w:ind w:left="2880" w:hanging="360"/>
      </w:pPr>
    </w:lvl>
    <w:lvl w:ilvl="4" w:tplc="7F7E800E" w:tentative="1">
      <w:start w:val="1"/>
      <w:numFmt w:val="lowerLetter"/>
      <w:lvlText w:val="%5."/>
      <w:lvlJc w:val="left"/>
      <w:pPr>
        <w:ind w:left="3600" w:hanging="360"/>
      </w:pPr>
    </w:lvl>
    <w:lvl w:ilvl="5" w:tplc="198E9C62" w:tentative="1">
      <w:start w:val="1"/>
      <w:numFmt w:val="lowerRoman"/>
      <w:lvlText w:val="%6."/>
      <w:lvlJc w:val="right"/>
      <w:pPr>
        <w:ind w:left="4320" w:hanging="180"/>
      </w:pPr>
    </w:lvl>
    <w:lvl w:ilvl="6" w:tplc="C334314C" w:tentative="1">
      <w:start w:val="1"/>
      <w:numFmt w:val="decimal"/>
      <w:lvlText w:val="%7."/>
      <w:lvlJc w:val="left"/>
      <w:pPr>
        <w:ind w:left="5040" w:hanging="360"/>
      </w:pPr>
    </w:lvl>
    <w:lvl w:ilvl="7" w:tplc="890AE34C" w:tentative="1">
      <w:start w:val="1"/>
      <w:numFmt w:val="lowerLetter"/>
      <w:lvlText w:val="%8."/>
      <w:lvlJc w:val="left"/>
      <w:pPr>
        <w:ind w:left="5760" w:hanging="360"/>
      </w:pPr>
    </w:lvl>
    <w:lvl w:ilvl="8" w:tplc="95FA1C10" w:tentative="1">
      <w:start w:val="1"/>
      <w:numFmt w:val="lowerRoman"/>
      <w:lvlText w:val="%9."/>
      <w:lvlJc w:val="right"/>
      <w:pPr>
        <w:ind w:left="6480" w:hanging="180"/>
      </w:pPr>
    </w:lvl>
  </w:abstractNum>
  <w:abstractNum w:abstractNumId="8" w15:restartNumberingAfterBreak="0">
    <w:nsid w:val="210D3868"/>
    <w:multiLevelType w:val="hybridMultilevel"/>
    <w:tmpl w:val="54581328"/>
    <w:lvl w:ilvl="0" w:tplc="E76A6080">
      <w:start w:val="1"/>
      <w:numFmt w:val="decimal"/>
      <w:lvlText w:val="%1."/>
      <w:lvlJc w:val="left"/>
      <w:pPr>
        <w:ind w:left="720" w:hanging="360"/>
      </w:pPr>
    </w:lvl>
    <w:lvl w:ilvl="1" w:tplc="7D327D98" w:tentative="1">
      <w:start w:val="1"/>
      <w:numFmt w:val="lowerLetter"/>
      <w:lvlText w:val="%2."/>
      <w:lvlJc w:val="left"/>
      <w:pPr>
        <w:ind w:left="1440" w:hanging="360"/>
      </w:pPr>
    </w:lvl>
    <w:lvl w:ilvl="2" w:tplc="A670881A" w:tentative="1">
      <w:start w:val="1"/>
      <w:numFmt w:val="lowerRoman"/>
      <w:lvlText w:val="%3."/>
      <w:lvlJc w:val="right"/>
      <w:pPr>
        <w:ind w:left="2160" w:hanging="180"/>
      </w:pPr>
    </w:lvl>
    <w:lvl w:ilvl="3" w:tplc="E61EB724" w:tentative="1">
      <w:start w:val="1"/>
      <w:numFmt w:val="decimal"/>
      <w:lvlText w:val="%4."/>
      <w:lvlJc w:val="left"/>
      <w:pPr>
        <w:ind w:left="2880" w:hanging="360"/>
      </w:pPr>
    </w:lvl>
    <w:lvl w:ilvl="4" w:tplc="6BE472DC" w:tentative="1">
      <w:start w:val="1"/>
      <w:numFmt w:val="lowerLetter"/>
      <w:lvlText w:val="%5."/>
      <w:lvlJc w:val="left"/>
      <w:pPr>
        <w:ind w:left="3600" w:hanging="360"/>
      </w:pPr>
    </w:lvl>
    <w:lvl w:ilvl="5" w:tplc="EA4CF1E6" w:tentative="1">
      <w:start w:val="1"/>
      <w:numFmt w:val="lowerRoman"/>
      <w:lvlText w:val="%6."/>
      <w:lvlJc w:val="right"/>
      <w:pPr>
        <w:ind w:left="4320" w:hanging="180"/>
      </w:pPr>
    </w:lvl>
    <w:lvl w:ilvl="6" w:tplc="AB38F4EC" w:tentative="1">
      <w:start w:val="1"/>
      <w:numFmt w:val="decimal"/>
      <w:lvlText w:val="%7."/>
      <w:lvlJc w:val="left"/>
      <w:pPr>
        <w:ind w:left="5040" w:hanging="360"/>
      </w:pPr>
    </w:lvl>
    <w:lvl w:ilvl="7" w:tplc="8EE0B5E2" w:tentative="1">
      <w:start w:val="1"/>
      <w:numFmt w:val="lowerLetter"/>
      <w:lvlText w:val="%8."/>
      <w:lvlJc w:val="left"/>
      <w:pPr>
        <w:ind w:left="5760" w:hanging="360"/>
      </w:pPr>
    </w:lvl>
    <w:lvl w:ilvl="8" w:tplc="435A4504" w:tentative="1">
      <w:start w:val="1"/>
      <w:numFmt w:val="lowerRoman"/>
      <w:lvlText w:val="%9."/>
      <w:lvlJc w:val="right"/>
      <w:pPr>
        <w:ind w:left="6480" w:hanging="180"/>
      </w:pPr>
    </w:lvl>
  </w:abstractNum>
  <w:abstractNum w:abstractNumId="9" w15:restartNumberingAfterBreak="0">
    <w:nsid w:val="22403BE2"/>
    <w:multiLevelType w:val="multilevel"/>
    <w:tmpl w:val="20CEEA98"/>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0" w15:restartNumberingAfterBreak="0">
    <w:nsid w:val="24E63E8B"/>
    <w:multiLevelType w:val="multilevel"/>
    <w:tmpl w:val="C34490AA"/>
    <w:lvl w:ilvl="0">
      <w:start w:val="1"/>
      <w:numFmt w:val="decimal"/>
      <w:pStyle w:val="Titre2"/>
      <w:lvlText w:val="Article %1."/>
      <w:lvlJc w:val="left"/>
      <w:pPr>
        <w:ind w:left="360" w:hanging="360"/>
      </w:p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968123F"/>
    <w:multiLevelType w:val="hybridMultilevel"/>
    <w:tmpl w:val="E3863E8C"/>
    <w:lvl w:ilvl="0" w:tplc="EA8E058C">
      <w:numFmt w:val="bullet"/>
      <w:lvlText w:val=""/>
      <w:lvlJc w:val="left"/>
      <w:pPr>
        <w:ind w:left="720" w:hanging="360"/>
      </w:pPr>
      <w:rPr>
        <w:rFonts w:ascii="Wingdings" w:eastAsia="Times New Roman" w:hAnsi="Wingdings" w:cs="Times New Roman" w:hint="default"/>
      </w:rPr>
    </w:lvl>
    <w:lvl w:ilvl="1" w:tplc="24F4F74A" w:tentative="1">
      <w:start w:val="1"/>
      <w:numFmt w:val="bullet"/>
      <w:lvlText w:val="o"/>
      <w:lvlJc w:val="left"/>
      <w:pPr>
        <w:ind w:left="1440" w:hanging="360"/>
      </w:pPr>
      <w:rPr>
        <w:rFonts w:ascii="Courier New" w:hAnsi="Courier New" w:cs="Courier New" w:hint="default"/>
      </w:rPr>
    </w:lvl>
    <w:lvl w:ilvl="2" w:tplc="7A1ACB6A" w:tentative="1">
      <w:start w:val="1"/>
      <w:numFmt w:val="bullet"/>
      <w:lvlText w:val=""/>
      <w:lvlJc w:val="left"/>
      <w:pPr>
        <w:ind w:left="2160" w:hanging="360"/>
      </w:pPr>
      <w:rPr>
        <w:rFonts w:ascii="Wingdings" w:hAnsi="Wingdings" w:hint="default"/>
      </w:rPr>
    </w:lvl>
    <w:lvl w:ilvl="3" w:tplc="4BB254FC" w:tentative="1">
      <w:start w:val="1"/>
      <w:numFmt w:val="bullet"/>
      <w:lvlText w:val=""/>
      <w:lvlJc w:val="left"/>
      <w:pPr>
        <w:ind w:left="2880" w:hanging="360"/>
      </w:pPr>
      <w:rPr>
        <w:rFonts w:ascii="Symbol" w:hAnsi="Symbol" w:hint="default"/>
      </w:rPr>
    </w:lvl>
    <w:lvl w:ilvl="4" w:tplc="CBFC29D4" w:tentative="1">
      <w:start w:val="1"/>
      <w:numFmt w:val="bullet"/>
      <w:lvlText w:val="o"/>
      <w:lvlJc w:val="left"/>
      <w:pPr>
        <w:ind w:left="3600" w:hanging="360"/>
      </w:pPr>
      <w:rPr>
        <w:rFonts w:ascii="Courier New" w:hAnsi="Courier New" w:cs="Courier New" w:hint="default"/>
      </w:rPr>
    </w:lvl>
    <w:lvl w:ilvl="5" w:tplc="FDC88718" w:tentative="1">
      <w:start w:val="1"/>
      <w:numFmt w:val="bullet"/>
      <w:lvlText w:val=""/>
      <w:lvlJc w:val="left"/>
      <w:pPr>
        <w:ind w:left="4320" w:hanging="360"/>
      </w:pPr>
      <w:rPr>
        <w:rFonts w:ascii="Wingdings" w:hAnsi="Wingdings" w:hint="default"/>
      </w:rPr>
    </w:lvl>
    <w:lvl w:ilvl="6" w:tplc="30708260" w:tentative="1">
      <w:start w:val="1"/>
      <w:numFmt w:val="bullet"/>
      <w:lvlText w:val=""/>
      <w:lvlJc w:val="left"/>
      <w:pPr>
        <w:ind w:left="5040" w:hanging="360"/>
      </w:pPr>
      <w:rPr>
        <w:rFonts w:ascii="Symbol" w:hAnsi="Symbol" w:hint="default"/>
      </w:rPr>
    </w:lvl>
    <w:lvl w:ilvl="7" w:tplc="37A2D06C" w:tentative="1">
      <w:start w:val="1"/>
      <w:numFmt w:val="bullet"/>
      <w:lvlText w:val="o"/>
      <w:lvlJc w:val="left"/>
      <w:pPr>
        <w:ind w:left="5760" w:hanging="360"/>
      </w:pPr>
      <w:rPr>
        <w:rFonts w:ascii="Courier New" w:hAnsi="Courier New" w:cs="Courier New" w:hint="default"/>
      </w:rPr>
    </w:lvl>
    <w:lvl w:ilvl="8" w:tplc="3A4E1FFA" w:tentative="1">
      <w:start w:val="1"/>
      <w:numFmt w:val="bullet"/>
      <w:lvlText w:val=""/>
      <w:lvlJc w:val="left"/>
      <w:pPr>
        <w:ind w:left="6480" w:hanging="360"/>
      </w:pPr>
      <w:rPr>
        <w:rFonts w:ascii="Wingdings" w:hAnsi="Wingdings" w:hint="default"/>
      </w:rPr>
    </w:lvl>
  </w:abstractNum>
  <w:abstractNum w:abstractNumId="12" w15:restartNumberingAfterBreak="0">
    <w:nsid w:val="4015214A"/>
    <w:multiLevelType w:val="hybridMultilevel"/>
    <w:tmpl w:val="A21489AE"/>
    <w:lvl w:ilvl="0" w:tplc="A86226B0">
      <w:numFmt w:val="bullet"/>
      <w:lvlText w:val="-"/>
      <w:lvlJc w:val="left"/>
      <w:pPr>
        <w:ind w:left="720" w:hanging="360"/>
      </w:pPr>
      <w:rPr>
        <w:rFonts w:ascii="Calibri" w:eastAsia="Calibri" w:hAnsi="Calibri" w:cs="Helvetica" w:hint="default"/>
      </w:rPr>
    </w:lvl>
    <w:lvl w:ilvl="1" w:tplc="98B01298" w:tentative="1">
      <w:start w:val="1"/>
      <w:numFmt w:val="lowerLetter"/>
      <w:lvlText w:val="%2."/>
      <w:lvlJc w:val="left"/>
      <w:pPr>
        <w:ind w:left="1440" w:hanging="360"/>
      </w:pPr>
    </w:lvl>
    <w:lvl w:ilvl="2" w:tplc="B470DE9A" w:tentative="1">
      <w:start w:val="1"/>
      <w:numFmt w:val="lowerRoman"/>
      <w:lvlText w:val="%3."/>
      <w:lvlJc w:val="right"/>
      <w:pPr>
        <w:ind w:left="2160" w:hanging="180"/>
      </w:pPr>
    </w:lvl>
    <w:lvl w:ilvl="3" w:tplc="3948F010" w:tentative="1">
      <w:start w:val="1"/>
      <w:numFmt w:val="decimal"/>
      <w:lvlText w:val="%4."/>
      <w:lvlJc w:val="left"/>
      <w:pPr>
        <w:ind w:left="2880" w:hanging="360"/>
      </w:pPr>
    </w:lvl>
    <w:lvl w:ilvl="4" w:tplc="306C1190" w:tentative="1">
      <w:start w:val="1"/>
      <w:numFmt w:val="lowerLetter"/>
      <w:lvlText w:val="%5."/>
      <w:lvlJc w:val="left"/>
      <w:pPr>
        <w:ind w:left="3600" w:hanging="360"/>
      </w:pPr>
    </w:lvl>
    <w:lvl w:ilvl="5" w:tplc="40962B94" w:tentative="1">
      <w:start w:val="1"/>
      <w:numFmt w:val="lowerRoman"/>
      <w:lvlText w:val="%6."/>
      <w:lvlJc w:val="right"/>
      <w:pPr>
        <w:ind w:left="4320" w:hanging="180"/>
      </w:pPr>
    </w:lvl>
    <w:lvl w:ilvl="6" w:tplc="3B8CB8C0" w:tentative="1">
      <w:start w:val="1"/>
      <w:numFmt w:val="decimal"/>
      <w:lvlText w:val="%7."/>
      <w:lvlJc w:val="left"/>
      <w:pPr>
        <w:ind w:left="5040" w:hanging="360"/>
      </w:pPr>
    </w:lvl>
    <w:lvl w:ilvl="7" w:tplc="13D8A8D6" w:tentative="1">
      <w:start w:val="1"/>
      <w:numFmt w:val="lowerLetter"/>
      <w:lvlText w:val="%8."/>
      <w:lvlJc w:val="left"/>
      <w:pPr>
        <w:ind w:left="5760" w:hanging="360"/>
      </w:pPr>
    </w:lvl>
    <w:lvl w:ilvl="8" w:tplc="C9F67470" w:tentative="1">
      <w:start w:val="1"/>
      <w:numFmt w:val="lowerRoman"/>
      <w:lvlText w:val="%9."/>
      <w:lvlJc w:val="right"/>
      <w:pPr>
        <w:ind w:left="6480" w:hanging="180"/>
      </w:pPr>
    </w:lvl>
  </w:abstractNum>
  <w:abstractNum w:abstractNumId="13" w15:restartNumberingAfterBreak="0">
    <w:nsid w:val="5EB63249"/>
    <w:multiLevelType w:val="hybridMultilevel"/>
    <w:tmpl w:val="7D42CA80"/>
    <w:lvl w:ilvl="0" w:tplc="2E0853AC">
      <w:numFmt w:val="bullet"/>
      <w:lvlText w:val="-"/>
      <w:lvlJc w:val="left"/>
      <w:pPr>
        <w:ind w:left="720" w:hanging="360"/>
      </w:pPr>
      <w:rPr>
        <w:rFonts w:ascii="Calibri" w:eastAsia="Times New Roman" w:hAnsi="Calibri" w:cs="Times New Roman" w:hint="default"/>
      </w:rPr>
    </w:lvl>
    <w:lvl w:ilvl="1" w:tplc="63148C44" w:tentative="1">
      <w:start w:val="1"/>
      <w:numFmt w:val="bullet"/>
      <w:lvlText w:val="o"/>
      <w:lvlJc w:val="left"/>
      <w:pPr>
        <w:ind w:left="1440" w:hanging="360"/>
      </w:pPr>
      <w:rPr>
        <w:rFonts w:ascii="Courier New" w:hAnsi="Courier New" w:cs="Courier New" w:hint="default"/>
      </w:rPr>
    </w:lvl>
    <w:lvl w:ilvl="2" w:tplc="891ED52E" w:tentative="1">
      <w:start w:val="1"/>
      <w:numFmt w:val="bullet"/>
      <w:lvlText w:val=""/>
      <w:lvlJc w:val="left"/>
      <w:pPr>
        <w:ind w:left="2160" w:hanging="360"/>
      </w:pPr>
      <w:rPr>
        <w:rFonts w:ascii="Wingdings" w:hAnsi="Wingdings" w:hint="default"/>
      </w:rPr>
    </w:lvl>
    <w:lvl w:ilvl="3" w:tplc="C6E601DE" w:tentative="1">
      <w:start w:val="1"/>
      <w:numFmt w:val="bullet"/>
      <w:lvlText w:val=""/>
      <w:lvlJc w:val="left"/>
      <w:pPr>
        <w:ind w:left="2880" w:hanging="360"/>
      </w:pPr>
      <w:rPr>
        <w:rFonts w:ascii="Symbol" w:hAnsi="Symbol" w:hint="default"/>
      </w:rPr>
    </w:lvl>
    <w:lvl w:ilvl="4" w:tplc="1C9CCBC0" w:tentative="1">
      <w:start w:val="1"/>
      <w:numFmt w:val="bullet"/>
      <w:lvlText w:val="o"/>
      <w:lvlJc w:val="left"/>
      <w:pPr>
        <w:ind w:left="3600" w:hanging="360"/>
      </w:pPr>
      <w:rPr>
        <w:rFonts w:ascii="Courier New" w:hAnsi="Courier New" w:cs="Courier New" w:hint="default"/>
      </w:rPr>
    </w:lvl>
    <w:lvl w:ilvl="5" w:tplc="236C738A" w:tentative="1">
      <w:start w:val="1"/>
      <w:numFmt w:val="bullet"/>
      <w:lvlText w:val=""/>
      <w:lvlJc w:val="left"/>
      <w:pPr>
        <w:ind w:left="4320" w:hanging="360"/>
      </w:pPr>
      <w:rPr>
        <w:rFonts w:ascii="Wingdings" w:hAnsi="Wingdings" w:hint="default"/>
      </w:rPr>
    </w:lvl>
    <w:lvl w:ilvl="6" w:tplc="02C80BF2" w:tentative="1">
      <w:start w:val="1"/>
      <w:numFmt w:val="bullet"/>
      <w:lvlText w:val=""/>
      <w:lvlJc w:val="left"/>
      <w:pPr>
        <w:ind w:left="5040" w:hanging="360"/>
      </w:pPr>
      <w:rPr>
        <w:rFonts w:ascii="Symbol" w:hAnsi="Symbol" w:hint="default"/>
      </w:rPr>
    </w:lvl>
    <w:lvl w:ilvl="7" w:tplc="B7BE98E2" w:tentative="1">
      <w:start w:val="1"/>
      <w:numFmt w:val="bullet"/>
      <w:lvlText w:val="o"/>
      <w:lvlJc w:val="left"/>
      <w:pPr>
        <w:ind w:left="5760" w:hanging="360"/>
      </w:pPr>
      <w:rPr>
        <w:rFonts w:ascii="Courier New" w:hAnsi="Courier New" w:cs="Courier New" w:hint="default"/>
      </w:rPr>
    </w:lvl>
    <w:lvl w:ilvl="8" w:tplc="B79666A0" w:tentative="1">
      <w:start w:val="1"/>
      <w:numFmt w:val="bullet"/>
      <w:lvlText w:val=""/>
      <w:lvlJc w:val="left"/>
      <w:pPr>
        <w:ind w:left="6480" w:hanging="360"/>
      </w:pPr>
      <w:rPr>
        <w:rFonts w:ascii="Wingdings" w:hAnsi="Wingdings" w:hint="default"/>
      </w:rPr>
    </w:lvl>
  </w:abstractNum>
  <w:abstractNum w:abstractNumId="14" w15:restartNumberingAfterBreak="0">
    <w:nsid w:val="5FA93384"/>
    <w:multiLevelType w:val="multilevel"/>
    <w:tmpl w:val="A9D01AAE"/>
    <w:lvl w:ilvl="0">
      <w:start w:val="1"/>
      <w:numFmt w:val="upperRoman"/>
      <w:suff w:val="space"/>
      <w:lvlText w:val="%1."/>
      <w:lvlJc w:val="left"/>
      <w:pPr>
        <w:ind w:left="432" w:hanging="432"/>
      </w:pPr>
      <w:rPr>
        <w:rFonts w:ascii="Tahoma" w:hAnsi="Tahoma" w:hint="default"/>
        <w:b/>
        <w:i w:val="0"/>
        <w:color w:val="FFFFFF"/>
        <w:sz w:val="28"/>
      </w:rPr>
    </w:lvl>
    <w:lvl w:ilvl="1">
      <w:start w:val="1"/>
      <w:numFmt w:val="decimal"/>
      <w:lvlText w:val="%2."/>
      <w:lvlJc w:val="left"/>
      <w:pPr>
        <w:ind w:left="0" w:firstLine="0"/>
      </w:pPr>
      <w:rPr>
        <w:rFonts w:hint="default"/>
        <w:b/>
        <w:i w:val="0"/>
        <w:color w:val="2E74B5"/>
        <w:sz w:val="24"/>
        <w:szCs w:val="24"/>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5" w15:restartNumberingAfterBreak="0">
    <w:nsid w:val="6DE7166F"/>
    <w:multiLevelType w:val="hybridMultilevel"/>
    <w:tmpl w:val="5C6E7F4C"/>
    <w:lvl w:ilvl="0" w:tplc="F86A8BFA">
      <w:start w:val="30"/>
      <w:numFmt w:val="bullet"/>
      <w:lvlText w:val="-"/>
      <w:lvlJc w:val="left"/>
      <w:pPr>
        <w:ind w:left="720" w:hanging="360"/>
      </w:pPr>
      <w:rPr>
        <w:rFonts w:ascii="Tahoma" w:eastAsia="Times New Roman" w:hAnsi="Tahoma" w:cs="Tahoma" w:hint="default"/>
      </w:rPr>
    </w:lvl>
    <w:lvl w:ilvl="1" w:tplc="70DABB46" w:tentative="1">
      <w:start w:val="1"/>
      <w:numFmt w:val="bullet"/>
      <w:lvlText w:val="o"/>
      <w:lvlJc w:val="left"/>
      <w:pPr>
        <w:ind w:left="1440" w:hanging="360"/>
      </w:pPr>
      <w:rPr>
        <w:rFonts w:ascii="Courier New" w:hAnsi="Courier New" w:cs="Courier New" w:hint="default"/>
      </w:rPr>
    </w:lvl>
    <w:lvl w:ilvl="2" w:tplc="25DA9FD8" w:tentative="1">
      <w:start w:val="1"/>
      <w:numFmt w:val="bullet"/>
      <w:lvlText w:val=""/>
      <w:lvlJc w:val="left"/>
      <w:pPr>
        <w:ind w:left="2160" w:hanging="360"/>
      </w:pPr>
      <w:rPr>
        <w:rFonts w:ascii="Wingdings" w:hAnsi="Wingdings" w:hint="default"/>
      </w:rPr>
    </w:lvl>
    <w:lvl w:ilvl="3" w:tplc="99C8FEBC" w:tentative="1">
      <w:start w:val="1"/>
      <w:numFmt w:val="bullet"/>
      <w:lvlText w:val=""/>
      <w:lvlJc w:val="left"/>
      <w:pPr>
        <w:ind w:left="2880" w:hanging="360"/>
      </w:pPr>
      <w:rPr>
        <w:rFonts w:ascii="Symbol" w:hAnsi="Symbol" w:hint="default"/>
      </w:rPr>
    </w:lvl>
    <w:lvl w:ilvl="4" w:tplc="199E042E" w:tentative="1">
      <w:start w:val="1"/>
      <w:numFmt w:val="bullet"/>
      <w:lvlText w:val="o"/>
      <w:lvlJc w:val="left"/>
      <w:pPr>
        <w:ind w:left="3600" w:hanging="360"/>
      </w:pPr>
      <w:rPr>
        <w:rFonts w:ascii="Courier New" w:hAnsi="Courier New" w:cs="Courier New" w:hint="default"/>
      </w:rPr>
    </w:lvl>
    <w:lvl w:ilvl="5" w:tplc="D9B24306" w:tentative="1">
      <w:start w:val="1"/>
      <w:numFmt w:val="bullet"/>
      <w:lvlText w:val=""/>
      <w:lvlJc w:val="left"/>
      <w:pPr>
        <w:ind w:left="4320" w:hanging="360"/>
      </w:pPr>
      <w:rPr>
        <w:rFonts w:ascii="Wingdings" w:hAnsi="Wingdings" w:hint="default"/>
      </w:rPr>
    </w:lvl>
    <w:lvl w:ilvl="6" w:tplc="A836D3F2" w:tentative="1">
      <w:start w:val="1"/>
      <w:numFmt w:val="bullet"/>
      <w:lvlText w:val=""/>
      <w:lvlJc w:val="left"/>
      <w:pPr>
        <w:ind w:left="5040" w:hanging="360"/>
      </w:pPr>
      <w:rPr>
        <w:rFonts w:ascii="Symbol" w:hAnsi="Symbol" w:hint="default"/>
      </w:rPr>
    </w:lvl>
    <w:lvl w:ilvl="7" w:tplc="8CCCFCF4" w:tentative="1">
      <w:start w:val="1"/>
      <w:numFmt w:val="bullet"/>
      <w:lvlText w:val="o"/>
      <w:lvlJc w:val="left"/>
      <w:pPr>
        <w:ind w:left="5760" w:hanging="360"/>
      </w:pPr>
      <w:rPr>
        <w:rFonts w:ascii="Courier New" w:hAnsi="Courier New" w:cs="Courier New" w:hint="default"/>
      </w:rPr>
    </w:lvl>
    <w:lvl w:ilvl="8" w:tplc="DBAE5142" w:tentative="1">
      <w:start w:val="1"/>
      <w:numFmt w:val="bullet"/>
      <w:lvlText w:val=""/>
      <w:lvlJc w:val="left"/>
      <w:pPr>
        <w:ind w:left="6480" w:hanging="360"/>
      </w:pPr>
      <w:rPr>
        <w:rFonts w:ascii="Wingdings" w:hAnsi="Wingdings" w:hint="default"/>
      </w:rPr>
    </w:lvl>
  </w:abstractNum>
  <w:abstractNum w:abstractNumId="16" w15:restartNumberingAfterBreak="0">
    <w:nsid w:val="705B3564"/>
    <w:multiLevelType w:val="hybridMultilevel"/>
    <w:tmpl w:val="9B489FDA"/>
    <w:lvl w:ilvl="0" w:tplc="9E387178">
      <w:numFmt w:val="bullet"/>
      <w:lvlText w:val="-"/>
      <w:lvlJc w:val="left"/>
      <w:pPr>
        <w:ind w:left="720" w:hanging="360"/>
      </w:pPr>
      <w:rPr>
        <w:rFonts w:ascii="Tahoma" w:eastAsia="Times New Roman" w:hAnsi="Tahoma" w:cs="Tahoma" w:hint="default"/>
      </w:rPr>
    </w:lvl>
    <w:lvl w:ilvl="1" w:tplc="7D4EB764" w:tentative="1">
      <w:start w:val="1"/>
      <w:numFmt w:val="bullet"/>
      <w:lvlText w:val="o"/>
      <w:lvlJc w:val="left"/>
      <w:pPr>
        <w:ind w:left="1440" w:hanging="360"/>
      </w:pPr>
      <w:rPr>
        <w:rFonts w:ascii="Courier New" w:hAnsi="Courier New" w:cs="Courier New" w:hint="default"/>
      </w:rPr>
    </w:lvl>
    <w:lvl w:ilvl="2" w:tplc="18AAB32E" w:tentative="1">
      <w:start w:val="1"/>
      <w:numFmt w:val="bullet"/>
      <w:lvlText w:val=""/>
      <w:lvlJc w:val="left"/>
      <w:pPr>
        <w:ind w:left="2160" w:hanging="360"/>
      </w:pPr>
      <w:rPr>
        <w:rFonts w:ascii="Wingdings" w:hAnsi="Wingdings" w:hint="default"/>
      </w:rPr>
    </w:lvl>
    <w:lvl w:ilvl="3" w:tplc="675E1EFE" w:tentative="1">
      <w:start w:val="1"/>
      <w:numFmt w:val="bullet"/>
      <w:lvlText w:val=""/>
      <w:lvlJc w:val="left"/>
      <w:pPr>
        <w:ind w:left="2880" w:hanging="360"/>
      </w:pPr>
      <w:rPr>
        <w:rFonts w:ascii="Symbol" w:hAnsi="Symbol" w:hint="default"/>
      </w:rPr>
    </w:lvl>
    <w:lvl w:ilvl="4" w:tplc="522E1656" w:tentative="1">
      <w:start w:val="1"/>
      <w:numFmt w:val="bullet"/>
      <w:lvlText w:val="o"/>
      <w:lvlJc w:val="left"/>
      <w:pPr>
        <w:ind w:left="3600" w:hanging="360"/>
      </w:pPr>
      <w:rPr>
        <w:rFonts w:ascii="Courier New" w:hAnsi="Courier New" w:cs="Courier New" w:hint="default"/>
      </w:rPr>
    </w:lvl>
    <w:lvl w:ilvl="5" w:tplc="5CF4862C" w:tentative="1">
      <w:start w:val="1"/>
      <w:numFmt w:val="bullet"/>
      <w:lvlText w:val=""/>
      <w:lvlJc w:val="left"/>
      <w:pPr>
        <w:ind w:left="4320" w:hanging="360"/>
      </w:pPr>
      <w:rPr>
        <w:rFonts w:ascii="Wingdings" w:hAnsi="Wingdings" w:hint="default"/>
      </w:rPr>
    </w:lvl>
    <w:lvl w:ilvl="6" w:tplc="E50211B2" w:tentative="1">
      <w:start w:val="1"/>
      <w:numFmt w:val="bullet"/>
      <w:lvlText w:val=""/>
      <w:lvlJc w:val="left"/>
      <w:pPr>
        <w:ind w:left="5040" w:hanging="360"/>
      </w:pPr>
      <w:rPr>
        <w:rFonts w:ascii="Symbol" w:hAnsi="Symbol" w:hint="default"/>
      </w:rPr>
    </w:lvl>
    <w:lvl w:ilvl="7" w:tplc="2D3CC5CC" w:tentative="1">
      <w:start w:val="1"/>
      <w:numFmt w:val="bullet"/>
      <w:lvlText w:val="o"/>
      <w:lvlJc w:val="left"/>
      <w:pPr>
        <w:ind w:left="5760" w:hanging="360"/>
      </w:pPr>
      <w:rPr>
        <w:rFonts w:ascii="Courier New" w:hAnsi="Courier New" w:cs="Courier New" w:hint="default"/>
      </w:rPr>
    </w:lvl>
    <w:lvl w:ilvl="8" w:tplc="C2F6D532" w:tentative="1">
      <w:start w:val="1"/>
      <w:numFmt w:val="bullet"/>
      <w:lvlText w:val=""/>
      <w:lvlJc w:val="left"/>
      <w:pPr>
        <w:ind w:left="6480" w:hanging="360"/>
      </w:pPr>
      <w:rPr>
        <w:rFonts w:ascii="Wingdings" w:hAnsi="Wingdings" w:hint="default"/>
      </w:rPr>
    </w:lvl>
  </w:abstractNum>
  <w:abstractNum w:abstractNumId="17" w15:restartNumberingAfterBreak="0">
    <w:nsid w:val="759C2407"/>
    <w:multiLevelType w:val="hybridMultilevel"/>
    <w:tmpl w:val="750EF4AC"/>
    <w:lvl w:ilvl="0" w:tplc="4A52829E">
      <w:numFmt w:val="bullet"/>
      <w:lvlText w:val="-"/>
      <w:lvlJc w:val="left"/>
      <w:pPr>
        <w:ind w:left="720" w:hanging="360"/>
      </w:pPr>
      <w:rPr>
        <w:rFonts w:ascii="Tahoma" w:eastAsia="Times New Roman" w:hAnsi="Tahoma" w:cs="Tahoma" w:hint="default"/>
      </w:rPr>
    </w:lvl>
    <w:lvl w:ilvl="1" w:tplc="488A4B8A" w:tentative="1">
      <w:start w:val="1"/>
      <w:numFmt w:val="bullet"/>
      <w:lvlText w:val="o"/>
      <w:lvlJc w:val="left"/>
      <w:pPr>
        <w:ind w:left="1440" w:hanging="360"/>
      </w:pPr>
      <w:rPr>
        <w:rFonts w:ascii="Courier New" w:hAnsi="Courier New" w:cs="Courier New" w:hint="default"/>
      </w:rPr>
    </w:lvl>
    <w:lvl w:ilvl="2" w:tplc="7DCC7AE4" w:tentative="1">
      <w:start w:val="1"/>
      <w:numFmt w:val="bullet"/>
      <w:lvlText w:val=""/>
      <w:lvlJc w:val="left"/>
      <w:pPr>
        <w:ind w:left="2160" w:hanging="360"/>
      </w:pPr>
      <w:rPr>
        <w:rFonts w:ascii="Wingdings" w:hAnsi="Wingdings" w:hint="default"/>
      </w:rPr>
    </w:lvl>
    <w:lvl w:ilvl="3" w:tplc="238408EE" w:tentative="1">
      <w:start w:val="1"/>
      <w:numFmt w:val="bullet"/>
      <w:lvlText w:val=""/>
      <w:lvlJc w:val="left"/>
      <w:pPr>
        <w:ind w:left="2880" w:hanging="360"/>
      </w:pPr>
      <w:rPr>
        <w:rFonts w:ascii="Symbol" w:hAnsi="Symbol" w:hint="default"/>
      </w:rPr>
    </w:lvl>
    <w:lvl w:ilvl="4" w:tplc="E7D2F932" w:tentative="1">
      <w:start w:val="1"/>
      <w:numFmt w:val="bullet"/>
      <w:lvlText w:val="o"/>
      <w:lvlJc w:val="left"/>
      <w:pPr>
        <w:ind w:left="3600" w:hanging="360"/>
      </w:pPr>
      <w:rPr>
        <w:rFonts w:ascii="Courier New" w:hAnsi="Courier New" w:cs="Courier New" w:hint="default"/>
      </w:rPr>
    </w:lvl>
    <w:lvl w:ilvl="5" w:tplc="9C5C1FFE" w:tentative="1">
      <w:start w:val="1"/>
      <w:numFmt w:val="bullet"/>
      <w:lvlText w:val=""/>
      <w:lvlJc w:val="left"/>
      <w:pPr>
        <w:ind w:left="4320" w:hanging="360"/>
      </w:pPr>
      <w:rPr>
        <w:rFonts w:ascii="Wingdings" w:hAnsi="Wingdings" w:hint="default"/>
      </w:rPr>
    </w:lvl>
    <w:lvl w:ilvl="6" w:tplc="935A79B4" w:tentative="1">
      <w:start w:val="1"/>
      <w:numFmt w:val="bullet"/>
      <w:lvlText w:val=""/>
      <w:lvlJc w:val="left"/>
      <w:pPr>
        <w:ind w:left="5040" w:hanging="360"/>
      </w:pPr>
      <w:rPr>
        <w:rFonts w:ascii="Symbol" w:hAnsi="Symbol" w:hint="default"/>
      </w:rPr>
    </w:lvl>
    <w:lvl w:ilvl="7" w:tplc="70004D56" w:tentative="1">
      <w:start w:val="1"/>
      <w:numFmt w:val="bullet"/>
      <w:lvlText w:val="o"/>
      <w:lvlJc w:val="left"/>
      <w:pPr>
        <w:ind w:left="5760" w:hanging="360"/>
      </w:pPr>
      <w:rPr>
        <w:rFonts w:ascii="Courier New" w:hAnsi="Courier New" w:cs="Courier New" w:hint="default"/>
      </w:rPr>
    </w:lvl>
    <w:lvl w:ilvl="8" w:tplc="58FA02A6" w:tentative="1">
      <w:start w:val="1"/>
      <w:numFmt w:val="bullet"/>
      <w:lvlText w:val=""/>
      <w:lvlJc w:val="left"/>
      <w:pPr>
        <w:ind w:left="6480" w:hanging="360"/>
      </w:pPr>
      <w:rPr>
        <w:rFonts w:ascii="Wingdings" w:hAnsi="Wingdings" w:hint="default"/>
      </w:rPr>
    </w:lvl>
  </w:abstractNum>
  <w:abstractNum w:abstractNumId="18" w15:restartNumberingAfterBreak="0">
    <w:nsid w:val="7B082747"/>
    <w:multiLevelType w:val="hybridMultilevel"/>
    <w:tmpl w:val="66EE17A2"/>
    <w:lvl w:ilvl="0" w:tplc="CE32ED4C">
      <w:numFmt w:val="bullet"/>
      <w:lvlText w:val="-"/>
      <w:lvlJc w:val="left"/>
      <w:pPr>
        <w:ind w:left="720" w:hanging="360"/>
      </w:pPr>
      <w:rPr>
        <w:rFonts w:ascii="Tahoma" w:eastAsia="Times New Roman" w:hAnsi="Tahoma" w:cs="Tahoma" w:hint="default"/>
      </w:rPr>
    </w:lvl>
    <w:lvl w:ilvl="1" w:tplc="39C47DC2" w:tentative="1">
      <w:start w:val="1"/>
      <w:numFmt w:val="bullet"/>
      <w:lvlText w:val="o"/>
      <w:lvlJc w:val="left"/>
      <w:pPr>
        <w:ind w:left="1440" w:hanging="360"/>
      </w:pPr>
      <w:rPr>
        <w:rFonts w:ascii="Courier New" w:hAnsi="Courier New" w:cs="Courier New" w:hint="default"/>
      </w:rPr>
    </w:lvl>
    <w:lvl w:ilvl="2" w:tplc="EEF0091E" w:tentative="1">
      <w:start w:val="1"/>
      <w:numFmt w:val="bullet"/>
      <w:lvlText w:val=""/>
      <w:lvlJc w:val="left"/>
      <w:pPr>
        <w:ind w:left="2160" w:hanging="360"/>
      </w:pPr>
      <w:rPr>
        <w:rFonts w:ascii="Wingdings" w:hAnsi="Wingdings" w:hint="default"/>
      </w:rPr>
    </w:lvl>
    <w:lvl w:ilvl="3" w:tplc="1ED2B3FC" w:tentative="1">
      <w:start w:val="1"/>
      <w:numFmt w:val="bullet"/>
      <w:lvlText w:val=""/>
      <w:lvlJc w:val="left"/>
      <w:pPr>
        <w:ind w:left="2880" w:hanging="360"/>
      </w:pPr>
      <w:rPr>
        <w:rFonts w:ascii="Symbol" w:hAnsi="Symbol" w:hint="default"/>
      </w:rPr>
    </w:lvl>
    <w:lvl w:ilvl="4" w:tplc="5022C03C" w:tentative="1">
      <w:start w:val="1"/>
      <w:numFmt w:val="bullet"/>
      <w:lvlText w:val="o"/>
      <w:lvlJc w:val="left"/>
      <w:pPr>
        <w:ind w:left="3600" w:hanging="360"/>
      </w:pPr>
      <w:rPr>
        <w:rFonts w:ascii="Courier New" w:hAnsi="Courier New" w:cs="Courier New" w:hint="default"/>
      </w:rPr>
    </w:lvl>
    <w:lvl w:ilvl="5" w:tplc="717659FA" w:tentative="1">
      <w:start w:val="1"/>
      <w:numFmt w:val="bullet"/>
      <w:lvlText w:val=""/>
      <w:lvlJc w:val="left"/>
      <w:pPr>
        <w:ind w:left="4320" w:hanging="360"/>
      </w:pPr>
      <w:rPr>
        <w:rFonts w:ascii="Wingdings" w:hAnsi="Wingdings" w:hint="default"/>
      </w:rPr>
    </w:lvl>
    <w:lvl w:ilvl="6" w:tplc="67ACB614" w:tentative="1">
      <w:start w:val="1"/>
      <w:numFmt w:val="bullet"/>
      <w:lvlText w:val=""/>
      <w:lvlJc w:val="left"/>
      <w:pPr>
        <w:ind w:left="5040" w:hanging="360"/>
      </w:pPr>
      <w:rPr>
        <w:rFonts w:ascii="Symbol" w:hAnsi="Symbol" w:hint="default"/>
      </w:rPr>
    </w:lvl>
    <w:lvl w:ilvl="7" w:tplc="C536599C" w:tentative="1">
      <w:start w:val="1"/>
      <w:numFmt w:val="bullet"/>
      <w:lvlText w:val="o"/>
      <w:lvlJc w:val="left"/>
      <w:pPr>
        <w:ind w:left="5760" w:hanging="360"/>
      </w:pPr>
      <w:rPr>
        <w:rFonts w:ascii="Courier New" w:hAnsi="Courier New" w:cs="Courier New" w:hint="default"/>
      </w:rPr>
    </w:lvl>
    <w:lvl w:ilvl="8" w:tplc="0A0CC32E" w:tentative="1">
      <w:start w:val="1"/>
      <w:numFmt w:val="bullet"/>
      <w:lvlText w:val=""/>
      <w:lvlJc w:val="left"/>
      <w:pPr>
        <w:ind w:left="6480" w:hanging="360"/>
      </w:pPr>
      <w:rPr>
        <w:rFonts w:ascii="Wingdings" w:hAnsi="Wingdings" w:hint="default"/>
      </w:rPr>
    </w:lvl>
  </w:abstractNum>
  <w:abstractNum w:abstractNumId="19" w15:restartNumberingAfterBreak="0">
    <w:nsid w:val="7D9217C3"/>
    <w:multiLevelType w:val="hybridMultilevel"/>
    <w:tmpl w:val="78E6A6D0"/>
    <w:lvl w:ilvl="0" w:tplc="9A727B96">
      <w:start w:val="1"/>
      <w:numFmt w:val="bullet"/>
      <w:lvlText w:val=""/>
      <w:lvlJc w:val="left"/>
      <w:pPr>
        <w:ind w:left="720" w:hanging="360"/>
      </w:pPr>
      <w:rPr>
        <w:rFonts w:ascii="Symbol" w:hAnsi="Symbol" w:hint="default"/>
      </w:rPr>
    </w:lvl>
    <w:lvl w:ilvl="1" w:tplc="930E068A" w:tentative="1">
      <w:start w:val="1"/>
      <w:numFmt w:val="bullet"/>
      <w:lvlText w:val="o"/>
      <w:lvlJc w:val="left"/>
      <w:pPr>
        <w:ind w:left="1440" w:hanging="360"/>
      </w:pPr>
      <w:rPr>
        <w:rFonts w:ascii="Courier New" w:hAnsi="Courier New" w:cs="Courier New" w:hint="default"/>
      </w:rPr>
    </w:lvl>
    <w:lvl w:ilvl="2" w:tplc="32C62A42" w:tentative="1">
      <w:start w:val="1"/>
      <w:numFmt w:val="bullet"/>
      <w:lvlText w:val=""/>
      <w:lvlJc w:val="left"/>
      <w:pPr>
        <w:ind w:left="2160" w:hanging="360"/>
      </w:pPr>
      <w:rPr>
        <w:rFonts w:ascii="Wingdings" w:hAnsi="Wingdings" w:hint="default"/>
      </w:rPr>
    </w:lvl>
    <w:lvl w:ilvl="3" w:tplc="8EE434FA" w:tentative="1">
      <w:start w:val="1"/>
      <w:numFmt w:val="bullet"/>
      <w:lvlText w:val=""/>
      <w:lvlJc w:val="left"/>
      <w:pPr>
        <w:ind w:left="2880" w:hanging="360"/>
      </w:pPr>
      <w:rPr>
        <w:rFonts w:ascii="Symbol" w:hAnsi="Symbol" w:hint="default"/>
      </w:rPr>
    </w:lvl>
    <w:lvl w:ilvl="4" w:tplc="A1AE3042" w:tentative="1">
      <w:start w:val="1"/>
      <w:numFmt w:val="bullet"/>
      <w:lvlText w:val="o"/>
      <w:lvlJc w:val="left"/>
      <w:pPr>
        <w:ind w:left="3600" w:hanging="360"/>
      </w:pPr>
      <w:rPr>
        <w:rFonts w:ascii="Courier New" w:hAnsi="Courier New" w:cs="Courier New" w:hint="default"/>
      </w:rPr>
    </w:lvl>
    <w:lvl w:ilvl="5" w:tplc="B7B06686" w:tentative="1">
      <w:start w:val="1"/>
      <w:numFmt w:val="bullet"/>
      <w:lvlText w:val=""/>
      <w:lvlJc w:val="left"/>
      <w:pPr>
        <w:ind w:left="4320" w:hanging="360"/>
      </w:pPr>
      <w:rPr>
        <w:rFonts w:ascii="Wingdings" w:hAnsi="Wingdings" w:hint="default"/>
      </w:rPr>
    </w:lvl>
    <w:lvl w:ilvl="6" w:tplc="8ECCAF4A" w:tentative="1">
      <w:start w:val="1"/>
      <w:numFmt w:val="bullet"/>
      <w:lvlText w:val=""/>
      <w:lvlJc w:val="left"/>
      <w:pPr>
        <w:ind w:left="5040" w:hanging="360"/>
      </w:pPr>
      <w:rPr>
        <w:rFonts w:ascii="Symbol" w:hAnsi="Symbol" w:hint="default"/>
      </w:rPr>
    </w:lvl>
    <w:lvl w:ilvl="7" w:tplc="4A065284" w:tentative="1">
      <w:start w:val="1"/>
      <w:numFmt w:val="bullet"/>
      <w:lvlText w:val="o"/>
      <w:lvlJc w:val="left"/>
      <w:pPr>
        <w:ind w:left="5760" w:hanging="360"/>
      </w:pPr>
      <w:rPr>
        <w:rFonts w:ascii="Courier New" w:hAnsi="Courier New" w:cs="Courier New" w:hint="default"/>
      </w:rPr>
    </w:lvl>
    <w:lvl w:ilvl="8" w:tplc="FA902620" w:tentative="1">
      <w:start w:val="1"/>
      <w:numFmt w:val="bullet"/>
      <w:lvlText w:val=""/>
      <w:lvlJc w:val="left"/>
      <w:pPr>
        <w:ind w:left="6480" w:hanging="360"/>
      </w:pPr>
      <w:rPr>
        <w:rFonts w:ascii="Wingdings" w:hAnsi="Wingdings" w:hint="default"/>
      </w:rPr>
    </w:lvl>
  </w:abstractNum>
  <w:abstractNum w:abstractNumId="20" w15:restartNumberingAfterBreak="0">
    <w:nsid w:val="7D9217C4"/>
    <w:multiLevelType w:val="hybridMultilevel"/>
    <w:tmpl w:val="E5661212"/>
    <w:lvl w:ilvl="0" w:tplc="C83649D8">
      <w:numFmt w:val="bullet"/>
      <w:lvlText w:val="-"/>
      <w:lvlJc w:val="left"/>
      <w:pPr>
        <w:ind w:left="720" w:hanging="360"/>
      </w:pPr>
      <w:rPr>
        <w:rFonts w:ascii="Calibri" w:eastAsia="Times New Roman" w:hAnsi="Calibri" w:cs="Calibri" w:hint="default"/>
      </w:rPr>
    </w:lvl>
    <w:lvl w:ilvl="1" w:tplc="646ABC20" w:tentative="1">
      <w:start w:val="1"/>
      <w:numFmt w:val="bullet"/>
      <w:lvlText w:val="o"/>
      <w:lvlJc w:val="left"/>
      <w:pPr>
        <w:ind w:left="1440" w:hanging="360"/>
      </w:pPr>
      <w:rPr>
        <w:rFonts w:ascii="Courier New" w:hAnsi="Courier New" w:cs="Courier New" w:hint="default"/>
      </w:rPr>
    </w:lvl>
    <w:lvl w:ilvl="2" w:tplc="C3C85E1E" w:tentative="1">
      <w:start w:val="1"/>
      <w:numFmt w:val="bullet"/>
      <w:lvlText w:val=""/>
      <w:lvlJc w:val="left"/>
      <w:pPr>
        <w:ind w:left="2160" w:hanging="360"/>
      </w:pPr>
      <w:rPr>
        <w:rFonts w:ascii="Wingdings" w:hAnsi="Wingdings" w:hint="default"/>
      </w:rPr>
    </w:lvl>
    <w:lvl w:ilvl="3" w:tplc="09CAF482" w:tentative="1">
      <w:start w:val="1"/>
      <w:numFmt w:val="bullet"/>
      <w:lvlText w:val=""/>
      <w:lvlJc w:val="left"/>
      <w:pPr>
        <w:ind w:left="2880" w:hanging="360"/>
      </w:pPr>
      <w:rPr>
        <w:rFonts w:ascii="Symbol" w:hAnsi="Symbol" w:hint="default"/>
      </w:rPr>
    </w:lvl>
    <w:lvl w:ilvl="4" w:tplc="D83E5014" w:tentative="1">
      <w:start w:val="1"/>
      <w:numFmt w:val="bullet"/>
      <w:lvlText w:val="o"/>
      <w:lvlJc w:val="left"/>
      <w:pPr>
        <w:ind w:left="3600" w:hanging="360"/>
      </w:pPr>
      <w:rPr>
        <w:rFonts w:ascii="Courier New" w:hAnsi="Courier New" w:cs="Courier New" w:hint="default"/>
      </w:rPr>
    </w:lvl>
    <w:lvl w:ilvl="5" w:tplc="9CFE59F8" w:tentative="1">
      <w:start w:val="1"/>
      <w:numFmt w:val="bullet"/>
      <w:lvlText w:val=""/>
      <w:lvlJc w:val="left"/>
      <w:pPr>
        <w:ind w:left="4320" w:hanging="360"/>
      </w:pPr>
      <w:rPr>
        <w:rFonts w:ascii="Wingdings" w:hAnsi="Wingdings" w:hint="default"/>
      </w:rPr>
    </w:lvl>
    <w:lvl w:ilvl="6" w:tplc="DD00FD40" w:tentative="1">
      <w:start w:val="1"/>
      <w:numFmt w:val="bullet"/>
      <w:lvlText w:val=""/>
      <w:lvlJc w:val="left"/>
      <w:pPr>
        <w:ind w:left="5040" w:hanging="360"/>
      </w:pPr>
      <w:rPr>
        <w:rFonts w:ascii="Symbol" w:hAnsi="Symbol" w:hint="default"/>
      </w:rPr>
    </w:lvl>
    <w:lvl w:ilvl="7" w:tplc="2F7AC0BA" w:tentative="1">
      <w:start w:val="1"/>
      <w:numFmt w:val="bullet"/>
      <w:lvlText w:val="o"/>
      <w:lvlJc w:val="left"/>
      <w:pPr>
        <w:ind w:left="5760" w:hanging="360"/>
      </w:pPr>
      <w:rPr>
        <w:rFonts w:ascii="Courier New" w:hAnsi="Courier New" w:cs="Courier New" w:hint="default"/>
      </w:rPr>
    </w:lvl>
    <w:lvl w:ilvl="8" w:tplc="3314EB28"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5"/>
  </w:num>
  <w:num w:numId="4">
    <w:abstractNumId w:val="1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8"/>
  </w:num>
  <w:num w:numId="8">
    <w:abstractNumId w:val="16"/>
  </w:num>
  <w:num w:numId="9">
    <w:abstractNumId w:val="17"/>
  </w:num>
  <w:num w:numId="10">
    <w:abstractNumId w:val="8"/>
  </w:num>
  <w:num w:numId="11">
    <w:abstractNumId w:val="4"/>
  </w:num>
  <w:num w:numId="12">
    <w:abstractNumId w:val="1"/>
  </w:num>
  <w:num w:numId="13">
    <w:abstractNumId w:val="10"/>
  </w:num>
  <w:num w:numId="14">
    <w:abstractNumId w:val="10"/>
    <w:lvlOverride w:ilvl="0">
      <w:startOverride w:val="1"/>
    </w:lvlOverride>
  </w:num>
  <w:num w:numId="15">
    <w:abstractNumId w:val="10"/>
    <w:lvlOverride w:ilvl="0">
      <w:startOverride w:val="1"/>
    </w:lvlOverride>
  </w:num>
  <w:num w:numId="16">
    <w:abstractNumId w:val="14"/>
  </w:num>
  <w:num w:numId="17">
    <w:abstractNumId w:val="13"/>
  </w:num>
  <w:num w:numId="18">
    <w:abstractNumId w:val="12"/>
  </w:num>
  <w:num w:numId="19">
    <w:abstractNumId w:val="11"/>
  </w:num>
  <w:num w:numId="20">
    <w:abstractNumId w:val="6"/>
  </w:num>
  <w:num w:numId="21">
    <w:abstractNumId w:val="2"/>
  </w:num>
  <w:num w:numId="22">
    <w:abstractNumId w:val="19"/>
  </w:num>
  <w:num w:numId="23">
    <w:abstractNumId w:val="0"/>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FAC"/>
    <w:rsid w:val="00095A08"/>
    <w:rsid w:val="000D06A2"/>
    <w:rsid w:val="002B3A77"/>
    <w:rsid w:val="0036259E"/>
    <w:rsid w:val="00481030"/>
    <w:rsid w:val="005B2BEA"/>
    <w:rsid w:val="007F5FB7"/>
    <w:rsid w:val="009916D2"/>
    <w:rsid w:val="009E57BB"/>
    <w:rsid w:val="00A16FAC"/>
    <w:rsid w:val="00A20100"/>
    <w:rsid w:val="00B5607F"/>
    <w:rsid w:val="00B74FE9"/>
    <w:rsid w:val="00BA0C91"/>
    <w:rsid w:val="00C034D9"/>
    <w:rsid w:val="00D049DC"/>
    <w:rsid w:val="00D869B5"/>
    <w:rsid w:val="00E118B4"/>
    <w:rsid w:val="00E31D26"/>
    <w:rsid w:val="00E83836"/>
  </w:rsids>
  <m:mathPr>
    <m:mathFont m:val="Cambria Math"/>
    <m:brkBin m:val="before"/>
    <m:brkBinSub m:val="--"/>
    <m:smallFrac m:val="0"/>
    <m:dispDef/>
    <m:lMargin m:val="0"/>
    <m:rMargin m:val="0"/>
    <m:defJc m:val="centerGroup"/>
    <m:wrapRight/>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57CB5"/>
  <w15:chartTrackingRefBased/>
  <w15:docId w15:val="{1BD6B8D9-AA24-4BC4-A44A-E377B5471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3F80"/>
    <w:pPr>
      <w:jc w:val="both"/>
    </w:pPr>
    <w:rPr>
      <w:rFonts w:ascii="Plus Jakarta Sans" w:eastAsia="Calibri" w:hAnsi="Plus Jakarta Sans" w:cs="Calibri"/>
      <w:szCs w:val="22"/>
      <w:lang w:val="fr-BE" w:eastAsia="en-US"/>
    </w:rPr>
  </w:style>
  <w:style w:type="paragraph" w:styleId="Titre1">
    <w:name w:val="heading 1"/>
    <w:basedOn w:val="Normal"/>
    <w:next w:val="Normal"/>
    <w:qFormat/>
    <w:rsid w:val="00A73F80"/>
    <w:pPr>
      <w:pageBreakBefore/>
      <w:numPr>
        <w:numId w:val="6"/>
      </w:numPr>
      <w:pBdr>
        <w:bottom w:val="single" w:sz="12" w:space="1" w:color="40526C"/>
      </w:pBdr>
      <w:spacing w:before="240" w:after="60"/>
      <w:jc w:val="center"/>
      <w:outlineLvl w:val="0"/>
    </w:pPr>
    <w:rPr>
      <w:b/>
      <w:color w:val="40526C"/>
      <w:kern w:val="28"/>
      <w:sz w:val="24"/>
      <w:szCs w:val="24"/>
    </w:rPr>
  </w:style>
  <w:style w:type="paragraph" w:styleId="Titre2">
    <w:name w:val="heading 2"/>
    <w:aliases w:val="2,Chapter x.x,H2,Header 2,Heading 2a,UNDERRUBRIK 1-2,h2,l2"/>
    <w:basedOn w:val="Normal"/>
    <w:next w:val="Normal"/>
    <w:link w:val="Titre2Car"/>
    <w:qFormat/>
    <w:rsid w:val="00A73F80"/>
    <w:pPr>
      <w:keepNext/>
      <w:numPr>
        <w:numId w:val="13"/>
      </w:numPr>
      <w:tabs>
        <w:tab w:val="left" w:pos="1134"/>
      </w:tabs>
      <w:spacing w:before="240" w:after="120"/>
      <w:ind w:left="1134" w:hanging="1134"/>
      <w:outlineLvl w:val="1"/>
    </w:pPr>
    <w:rPr>
      <w:b/>
      <w:caps/>
      <w:color w:val="40526C"/>
      <w:sz w:val="24"/>
      <w:szCs w:val="20"/>
    </w:rPr>
  </w:style>
  <w:style w:type="paragraph" w:styleId="Titre3">
    <w:name w:val="heading 3"/>
    <w:aliases w:val="Chapter x.x.x,H3,Underrubrik2,heading 3"/>
    <w:basedOn w:val="Normal"/>
    <w:next w:val="Normal"/>
    <w:link w:val="Titre3Car"/>
    <w:qFormat/>
    <w:rsid w:val="00A73F80"/>
    <w:pPr>
      <w:keepNext/>
      <w:numPr>
        <w:ilvl w:val="1"/>
        <w:numId w:val="13"/>
      </w:numPr>
      <w:spacing w:before="240" w:after="120"/>
      <w:outlineLvl w:val="2"/>
    </w:pPr>
    <w:rPr>
      <w:rFonts w:eastAsia="Times New Roman" w:cs="Times New Roman"/>
      <w:b/>
      <w:color w:val="40526C"/>
      <w:sz w:val="24"/>
      <w:szCs w:val="20"/>
      <w:lang w:val="fr-FR"/>
    </w:rPr>
  </w:style>
  <w:style w:type="paragraph" w:styleId="Titre4">
    <w:name w:val="heading 4"/>
    <w:basedOn w:val="Normal"/>
    <w:next w:val="Normal"/>
    <w:qFormat/>
    <w:rsid w:val="007461A6"/>
    <w:pPr>
      <w:keepNext/>
      <w:numPr>
        <w:ilvl w:val="3"/>
        <w:numId w:val="1"/>
      </w:numPr>
      <w:spacing w:before="240" w:after="6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B06CFC"/>
    <w:pPr>
      <w:spacing w:before="120" w:after="120"/>
    </w:pPr>
    <w:rPr>
      <w:b/>
      <w:caps/>
      <w:szCs w:val="20"/>
      <w:lang w:val="nl-BE"/>
    </w:rPr>
  </w:style>
  <w:style w:type="paragraph" w:styleId="TM2">
    <w:name w:val="toc 2"/>
    <w:basedOn w:val="Normal"/>
    <w:next w:val="Normal"/>
    <w:autoRedefine/>
    <w:uiPriority w:val="39"/>
    <w:rsid w:val="000039B2"/>
    <w:pPr>
      <w:tabs>
        <w:tab w:val="left" w:pos="1418"/>
        <w:tab w:val="right" w:leader="dot" w:pos="9560"/>
      </w:tabs>
      <w:ind w:left="180"/>
    </w:pPr>
    <w:rPr>
      <w:smallCaps/>
      <w:szCs w:val="20"/>
      <w:lang w:val="nl-BE"/>
    </w:rPr>
  </w:style>
  <w:style w:type="paragraph" w:styleId="En-tte">
    <w:name w:val="header"/>
    <w:basedOn w:val="Normal"/>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rFonts w:ascii="Arial" w:hAnsi="Arial"/>
      <w:sz w:val="24"/>
      <w:lang w:val="nl-BE"/>
    </w:rPr>
  </w:style>
  <w:style w:type="table" w:styleId="Grilledutableau">
    <w:name w:val="Table Grid"/>
    <w:basedOn w:val="TableauNormal"/>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9A3C56"/>
    <w:rPr>
      <w:rFonts w:cs="Tahoma"/>
      <w:sz w:val="16"/>
      <w:szCs w:val="16"/>
    </w:rPr>
  </w:style>
  <w:style w:type="paragraph" w:styleId="Titre">
    <w:name w:val="Title"/>
    <w:basedOn w:val="Normal"/>
    <w:qFormat/>
    <w:rsid w:val="009A3C56"/>
    <w:pPr>
      <w:spacing w:before="240" w:after="60"/>
      <w:jc w:val="center"/>
      <w:outlineLvl w:val="0"/>
    </w:pPr>
    <w:rPr>
      <w:rFonts w:ascii="Arial" w:hAnsi="Arial" w:cs="Arial"/>
      <w:b/>
      <w:bCs/>
      <w:kern w:val="28"/>
      <w:sz w:val="32"/>
      <w:szCs w:val="32"/>
    </w:rPr>
  </w:style>
  <w:style w:type="paragraph" w:styleId="TM3">
    <w:name w:val="toc 3"/>
    <w:basedOn w:val="Normal"/>
    <w:next w:val="Normal"/>
    <w:autoRedefine/>
    <w:uiPriority w:val="39"/>
    <w:rsid w:val="004965F4"/>
    <w:pPr>
      <w:ind w:left="400"/>
    </w:pPr>
  </w:style>
  <w:style w:type="paragraph" w:styleId="TM4">
    <w:name w:val="toc 4"/>
    <w:basedOn w:val="Normal"/>
    <w:next w:val="Normal"/>
    <w:autoRedefine/>
    <w:semiHidden/>
    <w:rsid w:val="00895CD5"/>
    <w:pPr>
      <w:ind w:left="600"/>
    </w:pPr>
  </w:style>
  <w:style w:type="paragraph" w:styleId="Notedebasdepage">
    <w:name w:val="footnote text"/>
    <w:basedOn w:val="Normal"/>
    <w:semiHidden/>
    <w:rsid w:val="00F3781C"/>
    <w:rPr>
      <w:rFonts w:ascii="Arial" w:hAnsi="Arial"/>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semiHidden/>
    <w:rsid w:val="00CD7B95"/>
    <w:rPr>
      <w:sz w:val="16"/>
      <w:szCs w:val="16"/>
    </w:rPr>
  </w:style>
  <w:style w:type="paragraph" w:styleId="Commentaire">
    <w:name w:val="annotation text"/>
    <w:basedOn w:val="Normal"/>
    <w:semiHidden/>
    <w:rsid w:val="00CD7B95"/>
    <w:rPr>
      <w:szCs w:val="20"/>
    </w:rPr>
  </w:style>
  <w:style w:type="paragraph" w:styleId="Objetducommentaire">
    <w:name w:val="annotation subject"/>
    <w:basedOn w:val="Commentaire"/>
    <w:next w:val="Commentaire"/>
    <w:semiHidden/>
    <w:rsid w:val="00CD7B95"/>
    <w:rPr>
      <w:b/>
      <w:bCs/>
    </w:rPr>
  </w:style>
  <w:style w:type="paragraph" w:customStyle="1" w:styleId="NormalDarkBlue">
    <w:name w:val="Normal + Dark Blue"/>
    <w:basedOn w:val="Normal"/>
    <w:rsid w:val="00301F37"/>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val="fr-FR" w:eastAsia=""/>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val="fr-FR" w:eastAsia=""/>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val="fr-FR" w:eastAsia="fr-BE"/>
    </w:rPr>
  </w:style>
  <w:style w:type="paragraph" w:styleId="Explorateurdedocuments">
    <w:name w:val="Document Map"/>
    <w:basedOn w:val="Normal"/>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har"/>
    <w:qFormat/>
    <w:rsid w:val="00C85129"/>
    <w:pPr>
      <w:keepNext/>
      <w:pageBreakBefore/>
      <w:outlineLvl w:val="0"/>
    </w:pPr>
  </w:style>
  <w:style w:type="character" w:customStyle="1" w:styleId="Titre2Car">
    <w:name w:val="Titre 2 Car"/>
    <w:aliases w:val="2 Car,Chapter x.x Car,H2 Car,Header 2 Car,Heading 2a Car,UNDERRUBRIK 1-2 Car,h2 Car,l2 Car"/>
    <w:link w:val="Titre2"/>
    <w:rsid w:val="00A73F80"/>
    <w:rPr>
      <w:rFonts w:ascii="Plus Jakarta Sans" w:eastAsia="Calibri" w:hAnsi="Plus Jakarta Sans" w:cs="Calibri"/>
      <w:b/>
      <w:caps/>
      <w:color w:val="40526C"/>
      <w:sz w:val="24"/>
      <w:lang w:val="fr-BE" w:eastAsia="en-US"/>
    </w:rPr>
  </w:style>
  <w:style w:type="character" w:customStyle="1" w:styleId="AppendixChar">
    <w:name w:val="Appendix Char"/>
    <w:link w:val="Appendix"/>
    <w:rsid w:val="00C85129"/>
    <w:rPr>
      <w:rFonts w:ascii="Calibri" w:eastAsia="Calibri" w:hAnsi="Calibri" w:cs="Calibri"/>
      <w:b/>
      <w:sz w:val="28"/>
      <w:szCs w:val="22"/>
      <w:u w:val="single"/>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ascii="Arial" w:eastAsia="Times New Roman" w:hAnsi="Arial" w:cs="Arial"/>
      <w:sz w:val="18"/>
      <w:szCs w:val="18"/>
      <w:lang w:val="fr-FR" w:eastAsia="fr-FR"/>
    </w:rPr>
  </w:style>
  <w:style w:type="paragraph" w:customStyle="1" w:styleId="sous-titre">
    <w:name w:val="sous-titre"/>
    <w:basedOn w:val="Titre2"/>
    <w:link w:val="sous-titreCar"/>
    <w:qFormat/>
    <w:rsid w:val="00F92FAE"/>
    <w:pPr>
      <w:numPr>
        <w:numId w:val="12"/>
      </w:numPr>
      <w:tabs>
        <w:tab w:val="clear" w:pos="1134"/>
        <w:tab w:val="left" w:pos="567"/>
        <w:tab w:val="left" w:pos="993"/>
      </w:tabs>
      <w:ind w:left="567" w:hanging="567"/>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Calibri" w:eastAsia="Calibri" w:hAnsi="Calibri" w:cs="Calibri"/>
      <w:b/>
      <w:caps/>
      <w:sz w:val="24"/>
      <w:lang w:val="fr-BE" w:eastAsia="en-US"/>
    </w:rPr>
  </w:style>
  <w:style w:type="character" w:customStyle="1" w:styleId="apple-converted-space">
    <w:name w:val="apple-converted-space"/>
    <w:rsid w:val="00803597"/>
  </w:style>
  <w:style w:type="paragraph" w:customStyle="1" w:styleId="Corpsdetexte31">
    <w:name w:val="Corps de texte 31"/>
    <w:basedOn w:val="Normal"/>
    <w:rsid w:val="00463DFD"/>
    <w:pPr>
      <w:suppressAutoHyphens/>
    </w:pPr>
    <w:rPr>
      <w:rFonts w:ascii="Arial" w:hAnsi="Arial" w:cs="Arial"/>
      <w:bCs/>
      <w:i/>
      <w:iCs/>
      <w:sz w:val="16"/>
      <w:szCs w:val="20"/>
      <w:lang w:eastAsia="zh-CN"/>
    </w:rPr>
  </w:style>
  <w:style w:type="paragraph" w:styleId="Paragraphedeliste">
    <w:name w:val="List Paragraph"/>
    <w:basedOn w:val="Normal"/>
    <w:uiPriority w:val="34"/>
    <w:qFormat/>
    <w:rsid w:val="00860413"/>
    <w:pPr>
      <w:ind w:left="720"/>
      <w:contextualSpacing/>
    </w:pPr>
  </w:style>
  <w:style w:type="character" w:customStyle="1" w:styleId="Highlighted">
    <w:name w:val="Highlighted"/>
    <w:rsid w:val="00777062"/>
    <w:rPr>
      <w:b/>
    </w:rPr>
  </w:style>
  <w:style w:type="character" w:customStyle="1" w:styleId="Titre3Car">
    <w:name w:val="Titre 3 Car"/>
    <w:aliases w:val="Chapter x.x.x Car,H3 Car,Underrubrik2 Car,heading 3 Car"/>
    <w:link w:val="Titre3"/>
    <w:rsid w:val="00A73F80"/>
    <w:rPr>
      <w:rFonts w:ascii="Plus Jakarta Sans" w:hAnsi="Plus Jakarta Sans"/>
      <w:b/>
      <w:color w:val="40526C"/>
      <w:sz w:val="24"/>
      <w:lang w:val="fr-FR" w:eastAsia="en-US"/>
    </w:rPr>
  </w:style>
  <w:style w:type="paragraph" w:styleId="Rvision">
    <w:name w:val="Revision"/>
    <w:hidden/>
    <w:uiPriority w:val="99"/>
    <w:semiHidden/>
    <w:rsid w:val="00BA0C91"/>
    <w:rPr>
      <w:rFonts w:ascii="Plus Jakarta Sans" w:eastAsia="Calibri" w:hAnsi="Plus Jakarta Sans" w:cs="Calibri"/>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209461214">
      <w:bodyDiv w:val="1"/>
      <w:marLeft w:val="0"/>
      <w:marRight w:val="0"/>
      <w:marTop w:val="0"/>
      <w:marBottom w:val="0"/>
      <w:divBdr>
        <w:top w:val="none" w:sz="0" w:space="0" w:color="auto"/>
        <w:left w:val="none" w:sz="0" w:space="0" w:color="auto"/>
        <w:bottom w:val="none" w:sz="0" w:space="0" w:color="auto"/>
        <w:right w:val="none" w:sz="0" w:space="0" w:color="auto"/>
      </w:divBdr>
    </w:div>
    <w:div w:id="332614088">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683674684">
      <w:bodyDiv w:val="1"/>
      <w:marLeft w:val="0"/>
      <w:marRight w:val="0"/>
      <w:marTop w:val="0"/>
      <w:marBottom w:val="0"/>
      <w:divBdr>
        <w:top w:val="none" w:sz="0" w:space="0" w:color="auto"/>
        <w:left w:val="none" w:sz="0" w:space="0" w:color="auto"/>
        <w:bottom w:val="none" w:sz="0" w:space="0" w:color="auto"/>
        <w:right w:val="none" w:sz="0" w:space="0" w:color="auto"/>
      </w:divBdr>
    </w:div>
    <w:div w:id="835457291">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276714456">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87432433">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621034486">
      <w:bodyDiv w:val="1"/>
      <w:marLeft w:val="0"/>
      <w:marRight w:val="0"/>
      <w:marTop w:val="0"/>
      <w:marBottom w:val="0"/>
      <w:divBdr>
        <w:top w:val="none" w:sz="0" w:space="0" w:color="auto"/>
        <w:left w:val="none" w:sz="0" w:space="0" w:color="auto"/>
        <w:bottom w:val="none" w:sz="0" w:space="0" w:color="auto"/>
        <w:right w:val="none" w:sz="0" w:space="0" w:color="auto"/>
      </w:divBdr>
    </w:div>
    <w:div w:id="1649017293">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60328081">
      <w:bodyDiv w:val="1"/>
      <w:marLeft w:val="0"/>
      <w:marRight w:val="0"/>
      <w:marTop w:val="0"/>
      <w:marBottom w:val="0"/>
      <w:divBdr>
        <w:top w:val="none" w:sz="0" w:space="0" w:color="auto"/>
        <w:left w:val="none" w:sz="0" w:space="0" w:color="auto"/>
        <w:bottom w:val="none" w:sz="0" w:space="0" w:color="auto"/>
        <w:right w:val="none" w:sz="0" w:space="0" w:color="auto"/>
      </w:divBdr>
    </w:div>
    <w:div w:id="1772553519">
      <w:bodyDiv w:val="1"/>
      <w:marLeft w:val="0"/>
      <w:marRight w:val="0"/>
      <w:marTop w:val="0"/>
      <w:marBottom w:val="0"/>
      <w:divBdr>
        <w:top w:val="none" w:sz="0" w:space="0" w:color="auto"/>
        <w:left w:val="none" w:sz="0" w:space="0" w:color="auto"/>
        <w:bottom w:val="none" w:sz="0" w:space="0" w:color="auto"/>
        <w:right w:val="none" w:sz="0" w:space="0" w:color="auto"/>
      </w:divBdr>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1948463767">
      <w:bodyDiv w:val="1"/>
      <w:marLeft w:val="0"/>
      <w:marRight w:val="0"/>
      <w:marTop w:val="0"/>
      <w:marBottom w:val="0"/>
      <w:divBdr>
        <w:top w:val="none" w:sz="0" w:space="0" w:color="auto"/>
        <w:left w:val="none" w:sz="0" w:space="0" w:color="auto"/>
        <w:bottom w:val="none" w:sz="0" w:space="0" w:color="auto"/>
        <w:right w:val="none" w:sz="0" w:space="0" w:color="auto"/>
      </w:divBdr>
    </w:div>
    <w:div w:id="1954364539">
      <w:bodyDiv w:val="1"/>
      <w:marLeft w:val="0"/>
      <w:marRight w:val="0"/>
      <w:marTop w:val="0"/>
      <w:marBottom w:val="0"/>
      <w:divBdr>
        <w:top w:val="none" w:sz="0" w:space="0" w:color="auto"/>
        <w:left w:val="none" w:sz="0" w:space="0" w:color="auto"/>
        <w:bottom w:val="none" w:sz="0" w:space="0" w:color="auto"/>
        <w:right w:val="none" w:sz="0" w:space="0" w:color="auto"/>
      </w:divBdr>
    </w:div>
    <w:div w:id="1971788688">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 w:id="2098744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22024-36D3-4899-93A3-4D9B34782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3961</Words>
  <Characters>24252</Characters>
  <Application>Microsoft Office Word</Application>
  <DocSecurity>0</DocSecurity>
  <Lines>202</Lines>
  <Paragraphs>56</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lpstr/>
    </vt:vector>
  </TitlesOfParts>
  <Company/>
  <LinksUpToDate>false</LinksUpToDate>
  <CharactersWithSpaces>28157</CharactersWithSpaces>
  <SharedDoc>false</SharedDoc>
  <HLinks>
    <vt:vector size="150" baseType="variant">
      <vt:variant>
        <vt:i4>1048628</vt:i4>
      </vt:variant>
      <vt:variant>
        <vt:i4>146</vt:i4>
      </vt:variant>
      <vt:variant>
        <vt:i4>0</vt:i4>
      </vt:variant>
      <vt:variant>
        <vt:i4>5</vt:i4>
      </vt:variant>
      <vt:variant>
        <vt:lpwstr/>
      </vt:variant>
      <vt:variant>
        <vt:lpwstr>_Toc256000024</vt:lpwstr>
      </vt:variant>
      <vt:variant>
        <vt:i4>1048628</vt:i4>
      </vt:variant>
      <vt:variant>
        <vt:i4>140</vt:i4>
      </vt:variant>
      <vt:variant>
        <vt:i4>0</vt:i4>
      </vt:variant>
      <vt:variant>
        <vt:i4>5</vt:i4>
      </vt:variant>
      <vt:variant>
        <vt:lpwstr/>
      </vt:variant>
      <vt:variant>
        <vt:lpwstr>_Toc256000023</vt:lpwstr>
      </vt:variant>
      <vt:variant>
        <vt:i4>1048628</vt:i4>
      </vt:variant>
      <vt:variant>
        <vt:i4>134</vt:i4>
      </vt:variant>
      <vt:variant>
        <vt:i4>0</vt:i4>
      </vt:variant>
      <vt:variant>
        <vt:i4>5</vt:i4>
      </vt:variant>
      <vt:variant>
        <vt:lpwstr/>
      </vt:variant>
      <vt:variant>
        <vt:lpwstr>_Toc256000022</vt:lpwstr>
      </vt:variant>
      <vt:variant>
        <vt:i4>1048628</vt:i4>
      </vt:variant>
      <vt:variant>
        <vt:i4>128</vt:i4>
      </vt:variant>
      <vt:variant>
        <vt:i4>0</vt:i4>
      </vt:variant>
      <vt:variant>
        <vt:i4>5</vt:i4>
      </vt:variant>
      <vt:variant>
        <vt:lpwstr/>
      </vt:variant>
      <vt:variant>
        <vt:lpwstr>_Toc256000021</vt:lpwstr>
      </vt:variant>
      <vt:variant>
        <vt:i4>1048628</vt:i4>
      </vt:variant>
      <vt:variant>
        <vt:i4>122</vt:i4>
      </vt:variant>
      <vt:variant>
        <vt:i4>0</vt:i4>
      </vt:variant>
      <vt:variant>
        <vt:i4>5</vt:i4>
      </vt:variant>
      <vt:variant>
        <vt:lpwstr/>
      </vt:variant>
      <vt:variant>
        <vt:lpwstr>_Toc256000020</vt:lpwstr>
      </vt:variant>
      <vt:variant>
        <vt:i4>1245236</vt:i4>
      </vt:variant>
      <vt:variant>
        <vt:i4>116</vt:i4>
      </vt:variant>
      <vt:variant>
        <vt:i4>0</vt:i4>
      </vt:variant>
      <vt:variant>
        <vt:i4>5</vt:i4>
      </vt:variant>
      <vt:variant>
        <vt:lpwstr/>
      </vt:variant>
      <vt:variant>
        <vt:lpwstr>_Toc256000019</vt:lpwstr>
      </vt:variant>
      <vt:variant>
        <vt:i4>1245236</vt:i4>
      </vt:variant>
      <vt:variant>
        <vt:i4>110</vt:i4>
      </vt:variant>
      <vt:variant>
        <vt:i4>0</vt:i4>
      </vt:variant>
      <vt:variant>
        <vt:i4>5</vt:i4>
      </vt:variant>
      <vt:variant>
        <vt:lpwstr/>
      </vt:variant>
      <vt:variant>
        <vt:lpwstr>_Toc256000018</vt:lpwstr>
      </vt:variant>
      <vt:variant>
        <vt:i4>1245236</vt:i4>
      </vt:variant>
      <vt:variant>
        <vt:i4>104</vt:i4>
      </vt:variant>
      <vt:variant>
        <vt:i4>0</vt:i4>
      </vt:variant>
      <vt:variant>
        <vt:i4>5</vt:i4>
      </vt:variant>
      <vt:variant>
        <vt:lpwstr/>
      </vt:variant>
      <vt:variant>
        <vt:lpwstr>_Toc256000017</vt:lpwstr>
      </vt:variant>
      <vt:variant>
        <vt:i4>1245236</vt:i4>
      </vt:variant>
      <vt:variant>
        <vt:i4>98</vt:i4>
      </vt:variant>
      <vt:variant>
        <vt:i4>0</vt:i4>
      </vt:variant>
      <vt:variant>
        <vt:i4>5</vt:i4>
      </vt:variant>
      <vt:variant>
        <vt:lpwstr/>
      </vt:variant>
      <vt:variant>
        <vt:lpwstr>_Toc256000016</vt:lpwstr>
      </vt:variant>
      <vt:variant>
        <vt:i4>1245236</vt:i4>
      </vt:variant>
      <vt:variant>
        <vt:i4>92</vt:i4>
      </vt:variant>
      <vt:variant>
        <vt:i4>0</vt:i4>
      </vt:variant>
      <vt:variant>
        <vt:i4>5</vt:i4>
      </vt:variant>
      <vt:variant>
        <vt:lpwstr/>
      </vt:variant>
      <vt:variant>
        <vt:lpwstr>_Toc256000015</vt:lpwstr>
      </vt:variant>
      <vt:variant>
        <vt:i4>1245236</vt:i4>
      </vt:variant>
      <vt:variant>
        <vt:i4>86</vt:i4>
      </vt:variant>
      <vt:variant>
        <vt:i4>0</vt:i4>
      </vt:variant>
      <vt:variant>
        <vt:i4>5</vt:i4>
      </vt:variant>
      <vt:variant>
        <vt:lpwstr/>
      </vt:variant>
      <vt:variant>
        <vt:lpwstr>_Toc256000014</vt:lpwstr>
      </vt:variant>
      <vt:variant>
        <vt:i4>1245236</vt:i4>
      </vt:variant>
      <vt:variant>
        <vt:i4>80</vt:i4>
      </vt:variant>
      <vt:variant>
        <vt:i4>0</vt:i4>
      </vt:variant>
      <vt:variant>
        <vt:i4>5</vt:i4>
      </vt:variant>
      <vt:variant>
        <vt:lpwstr/>
      </vt:variant>
      <vt:variant>
        <vt:lpwstr>_Toc256000013</vt:lpwstr>
      </vt:variant>
      <vt:variant>
        <vt:i4>1245236</vt:i4>
      </vt:variant>
      <vt:variant>
        <vt:i4>74</vt:i4>
      </vt:variant>
      <vt:variant>
        <vt:i4>0</vt:i4>
      </vt:variant>
      <vt:variant>
        <vt:i4>5</vt:i4>
      </vt:variant>
      <vt:variant>
        <vt:lpwstr/>
      </vt:variant>
      <vt:variant>
        <vt:lpwstr>_Toc256000012</vt:lpwstr>
      </vt:variant>
      <vt:variant>
        <vt:i4>1245236</vt:i4>
      </vt:variant>
      <vt:variant>
        <vt:i4>68</vt:i4>
      </vt:variant>
      <vt:variant>
        <vt:i4>0</vt:i4>
      </vt:variant>
      <vt:variant>
        <vt:i4>5</vt:i4>
      </vt:variant>
      <vt:variant>
        <vt:lpwstr/>
      </vt:variant>
      <vt:variant>
        <vt:lpwstr>_Toc256000011</vt:lpwstr>
      </vt:variant>
      <vt:variant>
        <vt:i4>1245236</vt:i4>
      </vt:variant>
      <vt:variant>
        <vt:i4>62</vt:i4>
      </vt:variant>
      <vt:variant>
        <vt:i4>0</vt:i4>
      </vt:variant>
      <vt:variant>
        <vt:i4>5</vt:i4>
      </vt:variant>
      <vt:variant>
        <vt:lpwstr/>
      </vt:variant>
      <vt:variant>
        <vt:lpwstr>_Toc256000010</vt:lpwstr>
      </vt:variant>
      <vt:variant>
        <vt:i4>1179700</vt:i4>
      </vt:variant>
      <vt:variant>
        <vt:i4>56</vt:i4>
      </vt:variant>
      <vt:variant>
        <vt:i4>0</vt:i4>
      </vt:variant>
      <vt:variant>
        <vt:i4>5</vt:i4>
      </vt:variant>
      <vt:variant>
        <vt:lpwstr/>
      </vt:variant>
      <vt:variant>
        <vt:lpwstr>_Toc256000009</vt:lpwstr>
      </vt:variant>
      <vt:variant>
        <vt:i4>1179700</vt:i4>
      </vt:variant>
      <vt:variant>
        <vt:i4>50</vt:i4>
      </vt:variant>
      <vt:variant>
        <vt:i4>0</vt:i4>
      </vt:variant>
      <vt:variant>
        <vt:i4>5</vt:i4>
      </vt:variant>
      <vt:variant>
        <vt:lpwstr/>
      </vt:variant>
      <vt:variant>
        <vt:lpwstr>_Toc256000008</vt:lpwstr>
      </vt:variant>
      <vt:variant>
        <vt:i4>1179700</vt:i4>
      </vt:variant>
      <vt:variant>
        <vt:i4>44</vt:i4>
      </vt:variant>
      <vt:variant>
        <vt:i4>0</vt:i4>
      </vt:variant>
      <vt:variant>
        <vt:i4>5</vt:i4>
      </vt:variant>
      <vt:variant>
        <vt:lpwstr/>
      </vt:variant>
      <vt:variant>
        <vt:lpwstr>_Toc256000007</vt:lpwstr>
      </vt:variant>
      <vt:variant>
        <vt:i4>1179700</vt:i4>
      </vt:variant>
      <vt:variant>
        <vt:i4>38</vt:i4>
      </vt:variant>
      <vt:variant>
        <vt:i4>0</vt:i4>
      </vt:variant>
      <vt:variant>
        <vt:i4>5</vt:i4>
      </vt:variant>
      <vt:variant>
        <vt:lpwstr/>
      </vt:variant>
      <vt:variant>
        <vt:lpwstr>_Toc256000006</vt:lpwstr>
      </vt:variant>
      <vt:variant>
        <vt:i4>1179700</vt:i4>
      </vt:variant>
      <vt:variant>
        <vt:i4>32</vt:i4>
      </vt:variant>
      <vt:variant>
        <vt:i4>0</vt:i4>
      </vt:variant>
      <vt:variant>
        <vt:i4>5</vt:i4>
      </vt:variant>
      <vt:variant>
        <vt:lpwstr/>
      </vt:variant>
      <vt:variant>
        <vt:lpwstr>_Toc256000005</vt:lpwstr>
      </vt:variant>
      <vt:variant>
        <vt:i4>1179700</vt:i4>
      </vt:variant>
      <vt:variant>
        <vt:i4>26</vt:i4>
      </vt:variant>
      <vt:variant>
        <vt:i4>0</vt:i4>
      </vt:variant>
      <vt:variant>
        <vt:i4>5</vt:i4>
      </vt:variant>
      <vt:variant>
        <vt:lpwstr/>
      </vt:variant>
      <vt:variant>
        <vt:lpwstr>_Toc256000004</vt:lpwstr>
      </vt:variant>
      <vt:variant>
        <vt:i4>1179700</vt:i4>
      </vt:variant>
      <vt:variant>
        <vt:i4>20</vt:i4>
      </vt:variant>
      <vt:variant>
        <vt:i4>0</vt:i4>
      </vt:variant>
      <vt:variant>
        <vt:i4>5</vt:i4>
      </vt:variant>
      <vt:variant>
        <vt:lpwstr/>
      </vt:variant>
      <vt:variant>
        <vt:lpwstr>_Toc256000003</vt:lpwstr>
      </vt:variant>
      <vt:variant>
        <vt:i4>1179700</vt:i4>
      </vt:variant>
      <vt:variant>
        <vt:i4>14</vt:i4>
      </vt:variant>
      <vt:variant>
        <vt:i4>0</vt:i4>
      </vt:variant>
      <vt:variant>
        <vt:i4>5</vt:i4>
      </vt:variant>
      <vt:variant>
        <vt:lpwstr/>
      </vt:variant>
      <vt:variant>
        <vt:lpwstr>_Toc256000002</vt:lpwstr>
      </vt:variant>
      <vt:variant>
        <vt:i4>1179700</vt:i4>
      </vt:variant>
      <vt:variant>
        <vt:i4>8</vt:i4>
      </vt:variant>
      <vt:variant>
        <vt:i4>0</vt:i4>
      </vt:variant>
      <vt:variant>
        <vt:i4>5</vt:i4>
      </vt:variant>
      <vt:variant>
        <vt:lpwstr/>
      </vt:variant>
      <vt:variant>
        <vt:lpwstr>_Toc256000001</vt:lpwstr>
      </vt:variant>
      <vt:variant>
        <vt:i4>1179700</vt:i4>
      </vt:variant>
      <vt:variant>
        <vt:i4>2</vt:i4>
      </vt:variant>
      <vt:variant>
        <vt:i4>0</vt:i4>
      </vt:variant>
      <vt:variant>
        <vt:i4>5</vt:i4>
      </vt:variant>
      <vt:variant>
        <vt:lpwstr/>
      </vt:variant>
      <vt:variant>
        <vt:lpwstr>_Toc256000000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GILARD Nathalie</cp:lastModifiedBy>
  <cp:revision>3</cp:revision>
  <cp:lastPrinted>2025-10-16T12:28:00Z</cp:lastPrinted>
  <dcterms:created xsi:type="dcterms:W3CDTF">2025-10-16T12:28:00Z</dcterms:created>
  <dcterms:modified xsi:type="dcterms:W3CDTF">2025-10-16T12:28:00Z</dcterms:modified>
</cp:coreProperties>
</file>